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E0EE2" w14:paraId="4671F66C" w14:textId="77777777" w:rsidTr="0098663B">
        <w:trPr>
          <w:trHeight w:hRule="exact" w:val="2948"/>
        </w:trPr>
        <w:tc>
          <w:tcPr>
            <w:tcW w:w="11186" w:type="dxa"/>
            <w:shd w:val="clear" w:color="auto" w:fill="00AFAA"/>
            <w:vAlign w:val="center"/>
          </w:tcPr>
          <w:p w14:paraId="7D23188E" w14:textId="77777777" w:rsidR="00974E99" w:rsidRPr="000E0EE2" w:rsidRDefault="00974E99" w:rsidP="006F032D">
            <w:pPr>
              <w:pStyle w:val="Documenttype"/>
            </w:pPr>
            <w:r w:rsidRPr="000E0EE2">
              <w:t xml:space="preserve">IALA </w:t>
            </w:r>
            <w:r w:rsidR="009A1FCD" w:rsidRPr="000E0EE2">
              <w:t>Model Course</w:t>
            </w:r>
          </w:p>
        </w:tc>
      </w:tr>
    </w:tbl>
    <w:p w14:paraId="1D076A5F" w14:textId="77777777" w:rsidR="0098663B" w:rsidRPr="00C03071" w:rsidRDefault="0098663B" w:rsidP="0098663B"/>
    <w:p w14:paraId="40888FE2" w14:textId="77777777" w:rsidR="0098663B" w:rsidRPr="00C03071" w:rsidRDefault="0098663B" w:rsidP="0098663B"/>
    <w:p w14:paraId="5204B4FB" w14:textId="77777777" w:rsidR="007B7FEC" w:rsidRPr="0098663B" w:rsidDel="00BF32E5" w:rsidRDefault="0098663B" w:rsidP="0098663B">
      <w:pPr>
        <w:pStyle w:val="Documentnumber"/>
        <w:rPr>
          <w:del w:id="0" w:author="Simon Millyard" w:date="2017-03-28T13:02:00Z"/>
          <w:szCs w:val="48"/>
        </w:rPr>
      </w:pPr>
      <w:commentRangeStart w:id="1"/>
      <w:del w:id="2" w:author="Simon Millyard" w:date="2017-03-28T13:02:00Z">
        <w:r w:rsidRPr="0098663B" w:rsidDel="00BF32E5">
          <w:rPr>
            <w:szCs w:val="48"/>
            <w:highlight w:val="yellow"/>
          </w:rPr>
          <w:delText>L</w:delText>
        </w:r>
        <w:commentRangeEnd w:id="1"/>
        <w:r w:rsidR="00BF32E5" w:rsidDel="00BF32E5">
          <w:rPr>
            <w:rStyle w:val="CommentReference"/>
            <w:caps w:val="0"/>
            <w:color w:val="auto"/>
          </w:rPr>
          <w:commentReference w:id="1"/>
        </w:r>
        <w:commentRangeStart w:id="3"/>
        <w:r w:rsidRPr="0098663B" w:rsidDel="00BF32E5">
          <w:rPr>
            <w:szCs w:val="48"/>
            <w:highlight w:val="yellow"/>
          </w:rPr>
          <w:delText>?</w:delText>
        </w:r>
        <w:commentRangeEnd w:id="3"/>
        <w:r w:rsidRPr="0098663B" w:rsidDel="00BF32E5">
          <w:rPr>
            <w:rStyle w:val="CommentReference"/>
            <w:caps w:val="0"/>
            <w:color w:val="auto"/>
            <w:highlight w:val="yellow"/>
          </w:rPr>
          <w:commentReference w:id="3"/>
        </w:r>
      </w:del>
    </w:p>
    <w:p w14:paraId="199FDFE5" w14:textId="77777777" w:rsidR="0098663B" w:rsidRPr="000E0EE2" w:rsidRDefault="0098663B" w:rsidP="0098663B"/>
    <w:p w14:paraId="255D1E73" w14:textId="77777777" w:rsidR="00776004" w:rsidRDefault="002F5C34" w:rsidP="00476494">
      <w:pPr>
        <w:pStyle w:val="Documentname"/>
      </w:pPr>
      <w:r>
        <w:t>T</w:t>
      </w:r>
      <w:r w:rsidR="005D245B" w:rsidRPr="000E0EE2">
        <w:t>echnician Training</w:t>
      </w:r>
    </w:p>
    <w:p w14:paraId="0065D57B" w14:textId="77777777" w:rsidR="0098663B" w:rsidRPr="000E0EE2" w:rsidRDefault="0098663B" w:rsidP="0098663B"/>
    <w:p w14:paraId="5DBB8FE5" w14:textId="77777777" w:rsidR="005D245B" w:rsidRPr="000E0EE2" w:rsidRDefault="005D245B" w:rsidP="00FB51A6">
      <w:pPr>
        <w:pStyle w:val="Documentname"/>
      </w:pPr>
      <w:r w:rsidRPr="000E0EE2">
        <w:t>Level 2 – Model Course Overview</w:t>
      </w:r>
    </w:p>
    <w:p w14:paraId="7F8C3794" w14:textId="77777777" w:rsidR="00D74AE1" w:rsidRPr="000E0EE2" w:rsidRDefault="00D74AE1" w:rsidP="00D74AE1"/>
    <w:p w14:paraId="413D2CDD" w14:textId="77777777" w:rsidR="00BC27F6" w:rsidRPr="000E0EE2" w:rsidRDefault="00BC27F6" w:rsidP="00D74AE1"/>
    <w:p w14:paraId="62EEFD1D" w14:textId="77777777" w:rsidR="00913B44" w:rsidRPr="000E0EE2" w:rsidRDefault="00913B44" w:rsidP="00D74AE1"/>
    <w:p w14:paraId="057131C8" w14:textId="77777777" w:rsidR="00913B44" w:rsidRPr="000E0EE2" w:rsidRDefault="00913B44" w:rsidP="00D74AE1"/>
    <w:p w14:paraId="628F7CE0" w14:textId="77777777" w:rsidR="00913B44" w:rsidRPr="000E0EE2" w:rsidRDefault="00913B44" w:rsidP="00D74AE1"/>
    <w:p w14:paraId="35B6988F" w14:textId="77777777" w:rsidR="00913B44" w:rsidRPr="000E0EE2" w:rsidRDefault="00913B44" w:rsidP="00D74AE1"/>
    <w:p w14:paraId="3907711A" w14:textId="77777777" w:rsidR="00913B44" w:rsidRPr="000E0EE2" w:rsidRDefault="00913B44" w:rsidP="00D74AE1"/>
    <w:p w14:paraId="6D8AD366" w14:textId="77777777" w:rsidR="00913B44" w:rsidRPr="000E0EE2" w:rsidRDefault="00913B44" w:rsidP="00D74AE1"/>
    <w:p w14:paraId="01DCF1E9" w14:textId="77777777" w:rsidR="00913B44" w:rsidRPr="000E0EE2" w:rsidRDefault="00913B44" w:rsidP="00D74AE1"/>
    <w:p w14:paraId="143922E2" w14:textId="77777777" w:rsidR="00913B44" w:rsidRPr="000E0EE2" w:rsidRDefault="00913B44" w:rsidP="00D74AE1"/>
    <w:p w14:paraId="6EFBE429" w14:textId="77777777" w:rsidR="00913B44" w:rsidRPr="000E0EE2" w:rsidRDefault="00913B44" w:rsidP="00D74AE1"/>
    <w:p w14:paraId="506CE23E" w14:textId="77777777" w:rsidR="00913B44" w:rsidRPr="000E0EE2" w:rsidRDefault="00913B44" w:rsidP="00D74AE1"/>
    <w:p w14:paraId="7C304D58" w14:textId="77777777" w:rsidR="00913B44" w:rsidRPr="000E0EE2" w:rsidRDefault="00913B44" w:rsidP="00D74AE1"/>
    <w:p w14:paraId="64142D97" w14:textId="77777777" w:rsidR="00913B44" w:rsidRPr="000E0EE2" w:rsidRDefault="00913B44" w:rsidP="00D74AE1"/>
    <w:p w14:paraId="7525E72C" w14:textId="77777777" w:rsidR="00913B44" w:rsidRPr="000E0EE2" w:rsidRDefault="00913B44" w:rsidP="00D74AE1"/>
    <w:p w14:paraId="4A2283B6" w14:textId="77777777" w:rsidR="00913B44" w:rsidRPr="000E0EE2" w:rsidRDefault="00913B44" w:rsidP="00D74AE1"/>
    <w:p w14:paraId="2923B95B" w14:textId="77777777" w:rsidR="00913B44" w:rsidRPr="000E0EE2" w:rsidRDefault="00913B44" w:rsidP="00D74AE1"/>
    <w:p w14:paraId="5A8AA289" w14:textId="77777777" w:rsidR="00913B44" w:rsidRPr="000E0EE2" w:rsidRDefault="00913B44" w:rsidP="00D74AE1"/>
    <w:p w14:paraId="138A50BE" w14:textId="77777777" w:rsidR="005C71FF" w:rsidRDefault="005C71FF" w:rsidP="00D74AE1"/>
    <w:p w14:paraId="3C483CE0" w14:textId="77777777" w:rsidR="00476494" w:rsidRPr="000E0EE2" w:rsidRDefault="00476494" w:rsidP="00D74AE1"/>
    <w:p w14:paraId="3A542B87" w14:textId="77777777" w:rsidR="00883AE3" w:rsidRPr="000E0EE2" w:rsidRDefault="00883AE3" w:rsidP="00D74AE1"/>
    <w:p w14:paraId="4A169ED4" w14:textId="77777777" w:rsidR="005D245B" w:rsidRPr="000E0EE2" w:rsidRDefault="005D245B" w:rsidP="00D74AE1"/>
    <w:p w14:paraId="60D7FB1D" w14:textId="77777777" w:rsidR="005D245B" w:rsidRPr="000E0EE2" w:rsidRDefault="005D245B" w:rsidP="00D74AE1"/>
    <w:p w14:paraId="58C9680B" w14:textId="77777777" w:rsidR="00913B44" w:rsidRPr="0098663B" w:rsidRDefault="00913B44" w:rsidP="00913B44">
      <w:pPr>
        <w:pStyle w:val="Editionnumber"/>
        <w:rPr>
          <w:szCs w:val="48"/>
        </w:rPr>
      </w:pPr>
      <w:r w:rsidRPr="0098663B">
        <w:rPr>
          <w:szCs w:val="48"/>
        </w:rPr>
        <w:t xml:space="preserve">Edition </w:t>
      </w:r>
      <w:r w:rsidR="005D245B" w:rsidRPr="0098663B">
        <w:rPr>
          <w:szCs w:val="48"/>
        </w:rPr>
        <w:t>3</w:t>
      </w:r>
      <w:r w:rsidRPr="0098663B">
        <w:rPr>
          <w:szCs w:val="48"/>
        </w:rPr>
        <w:t>.0</w:t>
      </w:r>
    </w:p>
    <w:p w14:paraId="41A94609" w14:textId="77777777" w:rsidR="00913B44" w:rsidRPr="000E0EE2" w:rsidRDefault="005D245B" w:rsidP="005C71FF">
      <w:pPr>
        <w:pStyle w:val="Documentdate"/>
      </w:pPr>
      <w:r w:rsidRPr="000E0EE2">
        <w:lastRenderedPageBreak/>
        <w:t>June 2016</w:t>
      </w:r>
    </w:p>
    <w:p w14:paraId="15F0B185" w14:textId="77777777" w:rsidR="00913B44" w:rsidRPr="000E0EE2" w:rsidRDefault="00913B44" w:rsidP="00D74AE1">
      <w:pPr>
        <w:sectPr w:rsidR="00913B44" w:rsidRPr="000E0EE2"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4DD70485" w14:textId="77777777" w:rsidR="00914E26" w:rsidRPr="000E0EE2" w:rsidRDefault="00914E26" w:rsidP="00914E26">
      <w:pPr>
        <w:pStyle w:val="BodyText"/>
      </w:pPr>
      <w:r w:rsidRPr="000E0EE2">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E0EE2" w14:paraId="6FF4E86F" w14:textId="77777777" w:rsidTr="005E4659">
        <w:tc>
          <w:tcPr>
            <w:tcW w:w="1908" w:type="dxa"/>
          </w:tcPr>
          <w:p w14:paraId="4CD54DEA" w14:textId="77777777" w:rsidR="00914E26" w:rsidRPr="000E0EE2" w:rsidRDefault="00914E26" w:rsidP="00ED030E">
            <w:pPr>
              <w:pStyle w:val="Tableheading"/>
              <w:rPr>
                <w:lang w:val="en-GB"/>
              </w:rPr>
            </w:pPr>
            <w:r w:rsidRPr="000E0EE2">
              <w:rPr>
                <w:lang w:val="en-GB"/>
              </w:rPr>
              <w:t>Date</w:t>
            </w:r>
          </w:p>
        </w:tc>
        <w:tc>
          <w:tcPr>
            <w:tcW w:w="3576" w:type="dxa"/>
          </w:tcPr>
          <w:p w14:paraId="2E1ADD8E" w14:textId="77777777" w:rsidR="00914E26" w:rsidRPr="000E0EE2" w:rsidRDefault="00914E26" w:rsidP="00ED030E">
            <w:pPr>
              <w:pStyle w:val="Tableheading"/>
              <w:rPr>
                <w:lang w:val="en-GB"/>
              </w:rPr>
            </w:pPr>
            <w:r w:rsidRPr="000E0EE2">
              <w:rPr>
                <w:lang w:val="en-GB"/>
              </w:rPr>
              <w:t>Page / Section Revised</w:t>
            </w:r>
          </w:p>
        </w:tc>
        <w:tc>
          <w:tcPr>
            <w:tcW w:w="5001" w:type="dxa"/>
          </w:tcPr>
          <w:p w14:paraId="57B2585E" w14:textId="77777777" w:rsidR="00914E26" w:rsidRPr="000E0EE2" w:rsidRDefault="00914E26" w:rsidP="00ED030E">
            <w:pPr>
              <w:pStyle w:val="Tableheading"/>
              <w:rPr>
                <w:lang w:val="en-GB"/>
              </w:rPr>
            </w:pPr>
            <w:r w:rsidRPr="000E0EE2">
              <w:rPr>
                <w:lang w:val="en-GB"/>
              </w:rPr>
              <w:t>Requirement for Revision</w:t>
            </w:r>
          </w:p>
        </w:tc>
      </w:tr>
      <w:tr w:rsidR="005D245B" w:rsidRPr="000E0EE2" w14:paraId="6E818B76" w14:textId="77777777" w:rsidTr="005E4659">
        <w:trPr>
          <w:trHeight w:val="851"/>
        </w:trPr>
        <w:tc>
          <w:tcPr>
            <w:tcW w:w="1908" w:type="dxa"/>
            <w:vAlign w:val="center"/>
          </w:tcPr>
          <w:p w14:paraId="2185E5CF" w14:textId="77777777" w:rsidR="005D245B" w:rsidRPr="000E0EE2" w:rsidRDefault="005D245B" w:rsidP="00914E26">
            <w:pPr>
              <w:pStyle w:val="Tabletext"/>
            </w:pPr>
            <w:r w:rsidRPr="000E0EE2">
              <w:rPr>
                <w:rFonts w:ascii="Calibri" w:hAnsi="Calibri" w:cs="Arial"/>
              </w:rPr>
              <w:t>December 2013</w:t>
            </w:r>
          </w:p>
        </w:tc>
        <w:tc>
          <w:tcPr>
            <w:tcW w:w="3576" w:type="dxa"/>
            <w:vAlign w:val="center"/>
          </w:tcPr>
          <w:p w14:paraId="28CDF6DD" w14:textId="77777777" w:rsidR="005D245B" w:rsidRPr="000E0EE2" w:rsidRDefault="005D245B" w:rsidP="005D245B">
            <w:pPr>
              <w:pStyle w:val="Tabletext"/>
            </w:pPr>
            <w:r w:rsidRPr="000E0EE2">
              <w:rPr>
                <w:rFonts w:ascii="Calibri" w:hAnsi="Calibri" w:cs="Arial"/>
              </w:rPr>
              <w:t>13-21/PART 2</w:t>
            </w:r>
          </w:p>
        </w:tc>
        <w:tc>
          <w:tcPr>
            <w:tcW w:w="5001" w:type="dxa"/>
            <w:vAlign w:val="center"/>
          </w:tcPr>
          <w:p w14:paraId="00844CC3" w14:textId="77777777" w:rsidR="005D245B" w:rsidRPr="000E0EE2" w:rsidRDefault="005D245B" w:rsidP="00914E26">
            <w:pPr>
              <w:pStyle w:val="Tabletext"/>
            </w:pPr>
            <w:r w:rsidRPr="000E0EE2">
              <w:rPr>
                <w:rFonts w:ascii="Calibri" w:hAnsi="Calibri" w:cs="Arial"/>
              </w:rPr>
              <w:t>Completed detailed training syllabus for all Level 2 Technician model courses</w:t>
            </w:r>
          </w:p>
        </w:tc>
      </w:tr>
      <w:tr w:rsidR="005D245B" w:rsidRPr="000E0EE2" w14:paraId="2D4F185C" w14:textId="77777777" w:rsidTr="005E4659">
        <w:trPr>
          <w:trHeight w:val="851"/>
        </w:trPr>
        <w:tc>
          <w:tcPr>
            <w:tcW w:w="1908" w:type="dxa"/>
            <w:vAlign w:val="center"/>
          </w:tcPr>
          <w:p w14:paraId="7AD017AA" w14:textId="77777777" w:rsidR="005D245B" w:rsidRPr="00DA09C7" w:rsidRDefault="005D245B" w:rsidP="00914E26">
            <w:pPr>
              <w:pStyle w:val="Tabletext"/>
            </w:pPr>
            <w:r w:rsidRPr="00DA09C7">
              <w:rPr>
                <w:rFonts w:ascii="Calibri" w:hAnsi="Calibri" w:cs="Arial"/>
              </w:rPr>
              <w:t>June 2016</w:t>
            </w:r>
          </w:p>
        </w:tc>
        <w:tc>
          <w:tcPr>
            <w:tcW w:w="3576" w:type="dxa"/>
            <w:vAlign w:val="center"/>
          </w:tcPr>
          <w:p w14:paraId="1C28CC6C" w14:textId="77777777" w:rsidR="005D245B" w:rsidRPr="00DA09C7" w:rsidRDefault="006B5B52" w:rsidP="005D245B">
            <w:pPr>
              <w:pStyle w:val="Tabletext"/>
            </w:pPr>
            <w:r w:rsidRPr="00DA09C7">
              <w:rPr>
                <w:rFonts w:ascii="Calibri" w:hAnsi="Calibri" w:cs="Arial"/>
              </w:rPr>
              <w:t xml:space="preserve">Pages </w:t>
            </w:r>
            <w:r w:rsidR="005D245B" w:rsidRPr="00DA09C7">
              <w:rPr>
                <w:rFonts w:ascii="Calibri" w:hAnsi="Calibri" w:cs="Arial"/>
              </w:rPr>
              <w:t>3, 10, 12 &amp; 19</w:t>
            </w:r>
          </w:p>
        </w:tc>
        <w:tc>
          <w:tcPr>
            <w:tcW w:w="5001" w:type="dxa"/>
            <w:vAlign w:val="center"/>
          </w:tcPr>
          <w:p w14:paraId="643701DB" w14:textId="77777777" w:rsidR="005D245B" w:rsidRPr="00DA09C7" w:rsidRDefault="005D245B" w:rsidP="00914E26">
            <w:pPr>
              <w:pStyle w:val="Tabletext"/>
            </w:pPr>
            <w:r w:rsidRPr="00DA09C7">
              <w:rPr>
                <w:rFonts w:ascii="Calibri" w:hAnsi="Calibri" w:cs="Arial"/>
              </w:rPr>
              <w:t>Minor modifications to ensure compatibility with Recommendation E-141</w:t>
            </w:r>
          </w:p>
        </w:tc>
      </w:tr>
      <w:tr w:rsidR="005E4659" w:rsidRPr="000E0EE2" w14:paraId="3DCE6591" w14:textId="77777777" w:rsidTr="005E4659">
        <w:trPr>
          <w:trHeight w:val="851"/>
        </w:trPr>
        <w:tc>
          <w:tcPr>
            <w:tcW w:w="1908" w:type="dxa"/>
            <w:vAlign w:val="center"/>
          </w:tcPr>
          <w:p w14:paraId="4E66472E" w14:textId="77777777" w:rsidR="00914E26" w:rsidRPr="000E0EE2" w:rsidRDefault="00914E26" w:rsidP="00914E26">
            <w:pPr>
              <w:pStyle w:val="Tabletext"/>
            </w:pPr>
          </w:p>
        </w:tc>
        <w:tc>
          <w:tcPr>
            <w:tcW w:w="3576" w:type="dxa"/>
            <w:vAlign w:val="center"/>
          </w:tcPr>
          <w:p w14:paraId="44C58DAC" w14:textId="77777777" w:rsidR="00914E26" w:rsidRPr="000E0EE2" w:rsidRDefault="00914E26" w:rsidP="00914E26">
            <w:pPr>
              <w:pStyle w:val="Tabletext"/>
            </w:pPr>
          </w:p>
        </w:tc>
        <w:tc>
          <w:tcPr>
            <w:tcW w:w="5001" w:type="dxa"/>
            <w:vAlign w:val="center"/>
          </w:tcPr>
          <w:p w14:paraId="69D8D0C8" w14:textId="77777777" w:rsidR="00914E26" w:rsidRPr="000E0EE2" w:rsidRDefault="00914E26" w:rsidP="00914E26">
            <w:pPr>
              <w:pStyle w:val="Tabletext"/>
            </w:pPr>
          </w:p>
        </w:tc>
      </w:tr>
      <w:tr w:rsidR="005E4659" w:rsidRPr="000E0EE2" w14:paraId="26964F83" w14:textId="77777777" w:rsidTr="005E4659">
        <w:trPr>
          <w:trHeight w:val="851"/>
        </w:trPr>
        <w:tc>
          <w:tcPr>
            <w:tcW w:w="1908" w:type="dxa"/>
            <w:vAlign w:val="center"/>
          </w:tcPr>
          <w:p w14:paraId="321B4E82" w14:textId="77777777" w:rsidR="00914E26" w:rsidRPr="000E0EE2" w:rsidRDefault="00914E26" w:rsidP="00914E26">
            <w:pPr>
              <w:pStyle w:val="Tabletext"/>
            </w:pPr>
          </w:p>
        </w:tc>
        <w:tc>
          <w:tcPr>
            <w:tcW w:w="3576" w:type="dxa"/>
            <w:vAlign w:val="center"/>
          </w:tcPr>
          <w:p w14:paraId="5C9F9B1B" w14:textId="77777777" w:rsidR="00914E26" w:rsidRPr="000E0EE2" w:rsidRDefault="00914E26" w:rsidP="00914E26">
            <w:pPr>
              <w:pStyle w:val="Tabletext"/>
            </w:pPr>
          </w:p>
        </w:tc>
        <w:tc>
          <w:tcPr>
            <w:tcW w:w="5001" w:type="dxa"/>
            <w:vAlign w:val="center"/>
          </w:tcPr>
          <w:p w14:paraId="720E3864" w14:textId="77777777" w:rsidR="00914E26" w:rsidRPr="000E0EE2" w:rsidRDefault="00914E26" w:rsidP="00914E26">
            <w:pPr>
              <w:pStyle w:val="Tabletext"/>
            </w:pPr>
          </w:p>
        </w:tc>
      </w:tr>
      <w:tr w:rsidR="005E4659" w:rsidRPr="000E0EE2" w14:paraId="75FF6BD2" w14:textId="77777777" w:rsidTr="005E4659">
        <w:trPr>
          <w:trHeight w:val="851"/>
        </w:trPr>
        <w:tc>
          <w:tcPr>
            <w:tcW w:w="1908" w:type="dxa"/>
            <w:vAlign w:val="center"/>
          </w:tcPr>
          <w:p w14:paraId="6F751FBE" w14:textId="77777777" w:rsidR="00914E26" w:rsidRPr="000E0EE2" w:rsidRDefault="00914E26" w:rsidP="00914E26">
            <w:pPr>
              <w:pStyle w:val="Tabletext"/>
            </w:pPr>
          </w:p>
        </w:tc>
        <w:tc>
          <w:tcPr>
            <w:tcW w:w="3576" w:type="dxa"/>
            <w:vAlign w:val="center"/>
          </w:tcPr>
          <w:p w14:paraId="7B4F9CFA" w14:textId="77777777" w:rsidR="00914E26" w:rsidRPr="000E0EE2" w:rsidRDefault="00914E26" w:rsidP="00914E26">
            <w:pPr>
              <w:pStyle w:val="Tabletext"/>
            </w:pPr>
          </w:p>
        </w:tc>
        <w:tc>
          <w:tcPr>
            <w:tcW w:w="5001" w:type="dxa"/>
            <w:vAlign w:val="center"/>
          </w:tcPr>
          <w:p w14:paraId="384624D2" w14:textId="77777777" w:rsidR="00914E26" w:rsidRPr="000E0EE2" w:rsidRDefault="00914E26" w:rsidP="00914E26">
            <w:pPr>
              <w:pStyle w:val="Tabletext"/>
            </w:pPr>
          </w:p>
        </w:tc>
      </w:tr>
      <w:tr w:rsidR="005E4659" w:rsidRPr="000E0EE2" w14:paraId="78DABA76" w14:textId="77777777" w:rsidTr="005E4659">
        <w:trPr>
          <w:trHeight w:val="851"/>
        </w:trPr>
        <w:tc>
          <w:tcPr>
            <w:tcW w:w="1908" w:type="dxa"/>
            <w:vAlign w:val="center"/>
          </w:tcPr>
          <w:p w14:paraId="62D847D4" w14:textId="77777777" w:rsidR="00914E26" w:rsidRPr="000E0EE2" w:rsidRDefault="00914E26" w:rsidP="00914E26">
            <w:pPr>
              <w:pStyle w:val="Tabletext"/>
            </w:pPr>
          </w:p>
        </w:tc>
        <w:tc>
          <w:tcPr>
            <w:tcW w:w="3576" w:type="dxa"/>
            <w:vAlign w:val="center"/>
          </w:tcPr>
          <w:p w14:paraId="1E4889A0" w14:textId="77777777" w:rsidR="00914E26" w:rsidRPr="000E0EE2" w:rsidRDefault="00914E26" w:rsidP="00914E26">
            <w:pPr>
              <w:pStyle w:val="Tabletext"/>
            </w:pPr>
          </w:p>
        </w:tc>
        <w:tc>
          <w:tcPr>
            <w:tcW w:w="5001" w:type="dxa"/>
            <w:vAlign w:val="center"/>
          </w:tcPr>
          <w:p w14:paraId="5FD49165" w14:textId="77777777" w:rsidR="00914E26" w:rsidRPr="000E0EE2" w:rsidRDefault="00914E26" w:rsidP="00914E26">
            <w:pPr>
              <w:pStyle w:val="Tabletext"/>
            </w:pPr>
          </w:p>
        </w:tc>
      </w:tr>
      <w:tr w:rsidR="005E4659" w:rsidRPr="000E0EE2" w14:paraId="540F6FFE" w14:textId="77777777" w:rsidTr="005E4659">
        <w:trPr>
          <w:trHeight w:val="851"/>
        </w:trPr>
        <w:tc>
          <w:tcPr>
            <w:tcW w:w="1908" w:type="dxa"/>
            <w:vAlign w:val="center"/>
          </w:tcPr>
          <w:p w14:paraId="7A303AD9" w14:textId="77777777" w:rsidR="00914E26" w:rsidRPr="000E0EE2" w:rsidRDefault="00914E26" w:rsidP="00914E26">
            <w:pPr>
              <w:pStyle w:val="Tabletext"/>
            </w:pPr>
          </w:p>
        </w:tc>
        <w:tc>
          <w:tcPr>
            <w:tcW w:w="3576" w:type="dxa"/>
            <w:vAlign w:val="center"/>
          </w:tcPr>
          <w:p w14:paraId="274E8BF2" w14:textId="77777777" w:rsidR="00914E26" w:rsidRPr="000E0EE2" w:rsidRDefault="00914E26" w:rsidP="00914E26">
            <w:pPr>
              <w:pStyle w:val="Tabletext"/>
            </w:pPr>
          </w:p>
        </w:tc>
        <w:tc>
          <w:tcPr>
            <w:tcW w:w="5001" w:type="dxa"/>
            <w:vAlign w:val="center"/>
          </w:tcPr>
          <w:p w14:paraId="0B5B9929" w14:textId="77777777" w:rsidR="00914E26" w:rsidRPr="000E0EE2" w:rsidRDefault="00914E26" w:rsidP="00914E26">
            <w:pPr>
              <w:pStyle w:val="Tabletext"/>
            </w:pPr>
          </w:p>
        </w:tc>
      </w:tr>
    </w:tbl>
    <w:p w14:paraId="6F4842A8" w14:textId="77777777" w:rsidR="00914E26" w:rsidRPr="000E0EE2" w:rsidRDefault="00914E26" w:rsidP="00D74AE1"/>
    <w:p w14:paraId="423209A3" w14:textId="77777777" w:rsidR="005E4659" w:rsidRPr="000E0EE2" w:rsidRDefault="005E4659" w:rsidP="00914E26">
      <w:pPr>
        <w:spacing w:after="200" w:line="276" w:lineRule="auto"/>
        <w:sectPr w:rsidR="005E4659" w:rsidRPr="000E0EE2" w:rsidSect="00F00376">
          <w:headerReference w:type="default" r:id="rId12"/>
          <w:footerReference w:type="default" r:id="rId13"/>
          <w:pgSz w:w="11906" w:h="16838" w:code="9"/>
          <w:pgMar w:top="567" w:right="794" w:bottom="567" w:left="907" w:header="567" w:footer="567" w:gutter="0"/>
          <w:cols w:space="708"/>
          <w:docGrid w:linePitch="360"/>
        </w:sectPr>
      </w:pPr>
    </w:p>
    <w:p w14:paraId="14A88D8E" w14:textId="77777777" w:rsidR="000E0EE2" w:rsidRPr="000E0EE2" w:rsidRDefault="002A29D4">
      <w:pPr>
        <w:pStyle w:val="TOC1"/>
        <w:rPr>
          <w:rFonts w:eastAsiaTheme="minorEastAsia"/>
          <w:b w:val="0"/>
          <w:noProof w:val="0"/>
          <w:color w:val="auto"/>
          <w:sz w:val="24"/>
          <w:szCs w:val="24"/>
        </w:rPr>
      </w:pPr>
      <w:r w:rsidRPr="000E0EE2">
        <w:rPr>
          <w:b w:val="0"/>
          <w:noProof w:val="0"/>
        </w:rPr>
        <w:lastRenderedPageBreak/>
        <w:fldChar w:fldCharType="begin"/>
      </w:r>
      <w:r w:rsidRPr="000E0EE2">
        <w:rPr>
          <w:b w:val="0"/>
          <w:noProof w:val="0"/>
        </w:rPr>
        <w:instrText xml:space="preserve"> TOC \o "1-3" \t "Annex,1,Appendix,5,Part,1,Module,4" </w:instrText>
      </w:r>
      <w:r w:rsidRPr="000E0EE2">
        <w:rPr>
          <w:b w:val="0"/>
          <w:noProof w:val="0"/>
        </w:rPr>
        <w:fldChar w:fldCharType="separate"/>
      </w:r>
      <w:r w:rsidR="000E0EE2" w:rsidRPr="000E0EE2">
        <w:rPr>
          <w:noProof w:val="0"/>
        </w:rPr>
        <w:t>PART 1 - COURSE OVERVIEW</w:t>
      </w:r>
      <w:r w:rsidR="000E0EE2" w:rsidRPr="000E0EE2">
        <w:rPr>
          <w:noProof w:val="0"/>
        </w:rPr>
        <w:tab/>
      </w:r>
      <w:r w:rsidR="000E0EE2" w:rsidRPr="000E0EE2">
        <w:rPr>
          <w:noProof w:val="0"/>
        </w:rPr>
        <w:fldChar w:fldCharType="begin"/>
      </w:r>
      <w:r w:rsidR="000E0EE2" w:rsidRPr="000E0EE2">
        <w:rPr>
          <w:noProof w:val="0"/>
        </w:rPr>
        <w:instrText xml:space="preserve"> PAGEREF _Toc449336775 \h </w:instrText>
      </w:r>
      <w:r w:rsidR="000E0EE2" w:rsidRPr="000E0EE2">
        <w:rPr>
          <w:noProof w:val="0"/>
        </w:rPr>
      </w:r>
      <w:r w:rsidR="000E0EE2" w:rsidRPr="000E0EE2">
        <w:rPr>
          <w:noProof w:val="0"/>
        </w:rPr>
        <w:fldChar w:fldCharType="separate"/>
      </w:r>
      <w:r w:rsidR="000E0EE2" w:rsidRPr="000E0EE2">
        <w:rPr>
          <w:noProof w:val="0"/>
        </w:rPr>
        <w:t>6</w:t>
      </w:r>
      <w:r w:rsidR="000E0EE2" w:rsidRPr="000E0EE2">
        <w:rPr>
          <w:noProof w:val="0"/>
        </w:rPr>
        <w:fldChar w:fldCharType="end"/>
      </w:r>
    </w:p>
    <w:p w14:paraId="214B442C" w14:textId="77777777" w:rsidR="000E0EE2" w:rsidRPr="000E0EE2" w:rsidRDefault="000E0EE2">
      <w:pPr>
        <w:pStyle w:val="TOC1"/>
        <w:rPr>
          <w:rFonts w:eastAsiaTheme="minorEastAsia"/>
          <w:b w:val="0"/>
          <w:noProof w:val="0"/>
          <w:color w:val="auto"/>
          <w:sz w:val="24"/>
          <w:szCs w:val="24"/>
        </w:rPr>
      </w:pPr>
      <w:r w:rsidRPr="000E0EE2">
        <w:rPr>
          <w:noProof w:val="0"/>
        </w:rPr>
        <w:t>1</w:t>
      </w:r>
      <w:r w:rsidRPr="000E0EE2">
        <w:rPr>
          <w:rFonts w:eastAsiaTheme="minorEastAsia"/>
          <w:b w:val="0"/>
          <w:noProof w:val="0"/>
          <w:color w:val="auto"/>
          <w:sz w:val="24"/>
          <w:szCs w:val="24"/>
        </w:rPr>
        <w:tab/>
      </w:r>
      <w:r w:rsidRPr="000E0EE2">
        <w:rPr>
          <w:noProof w:val="0"/>
        </w:rPr>
        <w:t>INTRODUCTION</w:t>
      </w:r>
      <w:r w:rsidRPr="000E0EE2">
        <w:rPr>
          <w:noProof w:val="0"/>
        </w:rPr>
        <w:tab/>
      </w:r>
      <w:r w:rsidRPr="000E0EE2">
        <w:rPr>
          <w:noProof w:val="0"/>
        </w:rPr>
        <w:fldChar w:fldCharType="begin"/>
      </w:r>
      <w:r w:rsidRPr="000E0EE2">
        <w:rPr>
          <w:noProof w:val="0"/>
        </w:rPr>
        <w:instrText xml:space="preserve"> PAGEREF _Toc449336776 \h </w:instrText>
      </w:r>
      <w:r w:rsidRPr="000E0EE2">
        <w:rPr>
          <w:noProof w:val="0"/>
        </w:rPr>
      </w:r>
      <w:r w:rsidRPr="000E0EE2">
        <w:rPr>
          <w:noProof w:val="0"/>
        </w:rPr>
        <w:fldChar w:fldCharType="separate"/>
      </w:r>
      <w:r w:rsidRPr="000E0EE2">
        <w:rPr>
          <w:noProof w:val="0"/>
        </w:rPr>
        <w:t>6</w:t>
      </w:r>
      <w:r w:rsidRPr="000E0EE2">
        <w:rPr>
          <w:noProof w:val="0"/>
        </w:rPr>
        <w:fldChar w:fldCharType="end"/>
      </w:r>
    </w:p>
    <w:p w14:paraId="5F831FAD" w14:textId="77777777" w:rsidR="000E0EE2" w:rsidRPr="000E0EE2" w:rsidRDefault="000E0EE2">
      <w:pPr>
        <w:pStyle w:val="TOC2"/>
        <w:rPr>
          <w:rFonts w:eastAsiaTheme="minorEastAsia"/>
          <w:noProof w:val="0"/>
          <w:color w:val="auto"/>
          <w:sz w:val="24"/>
          <w:szCs w:val="24"/>
        </w:rPr>
      </w:pPr>
      <w:r w:rsidRPr="000E0EE2">
        <w:rPr>
          <w:noProof w:val="0"/>
        </w:rPr>
        <w:t>1.1</w:t>
      </w:r>
      <w:r w:rsidRPr="000E0EE2">
        <w:rPr>
          <w:rFonts w:eastAsiaTheme="minorEastAsia"/>
          <w:noProof w:val="0"/>
          <w:color w:val="auto"/>
          <w:sz w:val="24"/>
          <w:szCs w:val="24"/>
        </w:rPr>
        <w:tab/>
      </w:r>
      <w:r w:rsidRPr="000E0EE2">
        <w:rPr>
          <w:noProof w:val="0"/>
        </w:rPr>
        <w:t>Purpose of ‘Level 2’ Technician Model Courses</w:t>
      </w:r>
      <w:r w:rsidRPr="000E0EE2">
        <w:rPr>
          <w:noProof w:val="0"/>
        </w:rPr>
        <w:tab/>
      </w:r>
      <w:r w:rsidRPr="000E0EE2">
        <w:rPr>
          <w:noProof w:val="0"/>
        </w:rPr>
        <w:fldChar w:fldCharType="begin"/>
      </w:r>
      <w:r w:rsidRPr="000E0EE2">
        <w:rPr>
          <w:noProof w:val="0"/>
        </w:rPr>
        <w:instrText xml:space="preserve"> PAGEREF _Toc449336777 \h </w:instrText>
      </w:r>
      <w:r w:rsidRPr="000E0EE2">
        <w:rPr>
          <w:noProof w:val="0"/>
        </w:rPr>
      </w:r>
      <w:r w:rsidRPr="000E0EE2">
        <w:rPr>
          <w:noProof w:val="0"/>
        </w:rPr>
        <w:fldChar w:fldCharType="separate"/>
      </w:r>
      <w:r w:rsidRPr="000E0EE2">
        <w:rPr>
          <w:noProof w:val="0"/>
        </w:rPr>
        <w:t>6</w:t>
      </w:r>
      <w:r w:rsidRPr="000E0EE2">
        <w:rPr>
          <w:noProof w:val="0"/>
        </w:rPr>
        <w:fldChar w:fldCharType="end"/>
      </w:r>
    </w:p>
    <w:p w14:paraId="44632BEE" w14:textId="77777777" w:rsidR="000E0EE2" w:rsidRPr="000E0EE2" w:rsidRDefault="000E0EE2">
      <w:pPr>
        <w:pStyle w:val="TOC2"/>
        <w:rPr>
          <w:rFonts w:eastAsiaTheme="minorEastAsia"/>
          <w:noProof w:val="0"/>
          <w:color w:val="auto"/>
          <w:sz w:val="24"/>
          <w:szCs w:val="24"/>
        </w:rPr>
      </w:pPr>
      <w:r w:rsidRPr="000E0EE2">
        <w:rPr>
          <w:noProof w:val="0"/>
        </w:rPr>
        <w:t>1.2</w:t>
      </w:r>
      <w:r w:rsidRPr="000E0EE2">
        <w:rPr>
          <w:rFonts w:eastAsiaTheme="minorEastAsia"/>
          <w:noProof w:val="0"/>
          <w:color w:val="auto"/>
          <w:sz w:val="24"/>
          <w:szCs w:val="24"/>
        </w:rPr>
        <w:tab/>
      </w:r>
      <w:r w:rsidRPr="000E0EE2">
        <w:rPr>
          <w:noProof w:val="0"/>
        </w:rPr>
        <w:t>Purpose of the Model Course</w:t>
      </w:r>
      <w:r w:rsidRPr="000E0EE2">
        <w:rPr>
          <w:noProof w:val="0"/>
        </w:rPr>
        <w:tab/>
      </w:r>
      <w:r w:rsidRPr="000E0EE2">
        <w:rPr>
          <w:noProof w:val="0"/>
        </w:rPr>
        <w:fldChar w:fldCharType="begin"/>
      </w:r>
      <w:r w:rsidRPr="000E0EE2">
        <w:rPr>
          <w:noProof w:val="0"/>
        </w:rPr>
        <w:instrText xml:space="preserve"> PAGEREF _Toc449336778 \h </w:instrText>
      </w:r>
      <w:r w:rsidRPr="000E0EE2">
        <w:rPr>
          <w:noProof w:val="0"/>
        </w:rPr>
      </w:r>
      <w:r w:rsidRPr="000E0EE2">
        <w:rPr>
          <w:noProof w:val="0"/>
        </w:rPr>
        <w:fldChar w:fldCharType="separate"/>
      </w:r>
      <w:r w:rsidRPr="000E0EE2">
        <w:rPr>
          <w:noProof w:val="0"/>
        </w:rPr>
        <w:t>6</w:t>
      </w:r>
      <w:r w:rsidRPr="000E0EE2">
        <w:rPr>
          <w:noProof w:val="0"/>
        </w:rPr>
        <w:fldChar w:fldCharType="end"/>
      </w:r>
    </w:p>
    <w:p w14:paraId="2B991B82" w14:textId="77777777" w:rsidR="000E0EE2" w:rsidRPr="000E0EE2" w:rsidRDefault="000E0EE2">
      <w:pPr>
        <w:pStyle w:val="TOC2"/>
        <w:rPr>
          <w:rFonts w:eastAsiaTheme="minorEastAsia"/>
          <w:noProof w:val="0"/>
          <w:color w:val="auto"/>
          <w:sz w:val="24"/>
          <w:szCs w:val="24"/>
        </w:rPr>
      </w:pPr>
      <w:r w:rsidRPr="000E0EE2">
        <w:rPr>
          <w:noProof w:val="0"/>
        </w:rPr>
        <w:t>1.3</w:t>
      </w:r>
      <w:r w:rsidRPr="000E0EE2">
        <w:rPr>
          <w:rFonts w:eastAsiaTheme="minorEastAsia"/>
          <w:noProof w:val="0"/>
          <w:color w:val="auto"/>
          <w:sz w:val="24"/>
          <w:szCs w:val="24"/>
        </w:rPr>
        <w:tab/>
      </w:r>
      <w:r w:rsidRPr="000E0EE2">
        <w:rPr>
          <w:noProof w:val="0"/>
        </w:rPr>
        <w:t>Use of the Suite of Model Courses</w:t>
      </w:r>
      <w:r w:rsidRPr="000E0EE2">
        <w:rPr>
          <w:noProof w:val="0"/>
        </w:rPr>
        <w:tab/>
      </w:r>
      <w:r w:rsidRPr="000E0EE2">
        <w:rPr>
          <w:noProof w:val="0"/>
        </w:rPr>
        <w:fldChar w:fldCharType="begin"/>
      </w:r>
      <w:r w:rsidRPr="000E0EE2">
        <w:rPr>
          <w:noProof w:val="0"/>
        </w:rPr>
        <w:instrText xml:space="preserve"> PAGEREF _Toc449336779 \h </w:instrText>
      </w:r>
      <w:r w:rsidRPr="000E0EE2">
        <w:rPr>
          <w:noProof w:val="0"/>
        </w:rPr>
      </w:r>
      <w:r w:rsidRPr="000E0EE2">
        <w:rPr>
          <w:noProof w:val="0"/>
        </w:rPr>
        <w:fldChar w:fldCharType="separate"/>
      </w:r>
      <w:r w:rsidRPr="000E0EE2">
        <w:rPr>
          <w:noProof w:val="0"/>
        </w:rPr>
        <w:t>7</w:t>
      </w:r>
      <w:r w:rsidRPr="000E0EE2">
        <w:rPr>
          <w:noProof w:val="0"/>
        </w:rPr>
        <w:fldChar w:fldCharType="end"/>
      </w:r>
    </w:p>
    <w:p w14:paraId="2BC12019" w14:textId="77777777" w:rsidR="000E0EE2" w:rsidRPr="000E0EE2" w:rsidRDefault="000E0EE2">
      <w:pPr>
        <w:pStyle w:val="TOC2"/>
        <w:rPr>
          <w:rFonts w:eastAsiaTheme="minorEastAsia"/>
          <w:noProof w:val="0"/>
          <w:color w:val="auto"/>
          <w:sz w:val="24"/>
          <w:szCs w:val="24"/>
        </w:rPr>
      </w:pPr>
      <w:r w:rsidRPr="000E0EE2">
        <w:rPr>
          <w:noProof w:val="0"/>
        </w:rPr>
        <w:t>1.4</w:t>
      </w:r>
      <w:r w:rsidRPr="000E0EE2">
        <w:rPr>
          <w:rFonts w:eastAsiaTheme="minorEastAsia"/>
          <w:noProof w:val="0"/>
          <w:color w:val="auto"/>
          <w:sz w:val="24"/>
          <w:szCs w:val="24"/>
        </w:rPr>
        <w:tab/>
      </w:r>
      <w:r w:rsidRPr="000E0EE2">
        <w:rPr>
          <w:noProof w:val="0"/>
        </w:rPr>
        <w:t>Presentation and Lesson Plans</w:t>
      </w:r>
      <w:r w:rsidRPr="000E0EE2">
        <w:rPr>
          <w:noProof w:val="0"/>
        </w:rPr>
        <w:tab/>
      </w:r>
      <w:r w:rsidRPr="000E0EE2">
        <w:rPr>
          <w:noProof w:val="0"/>
        </w:rPr>
        <w:fldChar w:fldCharType="begin"/>
      </w:r>
      <w:r w:rsidRPr="000E0EE2">
        <w:rPr>
          <w:noProof w:val="0"/>
        </w:rPr>
        <w:instrText xml:space="preserve"> PAGEREF _Toc449336780 \h </w:instrText>
      </w:r>
      <w:r w:rsidRPr="000E0EE2">
        <w:rPr>
          <w:noProof w:val="0"/>
        </w:rPr>
      </w:r>
      <w:r w:rsidRPr="000E0EE2">
        <w:rPr>
          <w:noProof w:val="0"/>
        </w:rPr>
        <w:fldChar w:fldCharType="separate"/>
      </w:r>
      <w:r w:rsidRPr="000E0EE2">
        <w:rPr>
          <w:noProof w:val="0"/>
        </w:rPr>
        <w:t>7</w:t>
      </w:r>
      <w:r w:rsidRPr="000E0EE2">
        <w:rPr>
          <w:noProof w:val="0"/>
        </w:rPr>
        <w:fldChar w:fldCharType="end"/>
      </w:r>
    </w:p>
    <w:p w14:paraId="2AF918B4" w14:textId="77777777" w:rsidR="000E0EE2" w:rsidRPr="000E0EE2" w:rsidRDefault="000E0EE2">
      <w:pPr>
        <w:pStyle w:val="TOC2"/>
        <w:rPr>
          <w:rFonts w:eastAsiaTheme="minorEastAsia"/>
          <w:noProof w:val="0"/>
          <w:color w:val="auto"/>
          <w:sz w:val="24"/>
          <w:szCs w:val="24"/>
        </w:rPr>
      </w:pPr>
      <w:r w:rsidRPr="000E0EE2">
        <w:rPr>
          <w:noProof w:val="0"/>
        </w:rPr>
        <w:t>1.5</w:t>
      </w:r>
      <w:r w:rsidRPr="000E0EE2">
        <w:rPr>
          <w:rFonts w:eastAsiaTheme="minorEastAsia"/>
          <w:noProof w:val="0"/>
          <w:color w:val="auto"/>
          <w:sz w:val="24"/>
          <w:szCs w:val="24"/>
        </w:rPr>
        <w:tab/>
      </w:r>
      <w:r w:rsidRPr="000E0EE2">
        <w:rPr>
          <w:noProof w:val="0"/>
        </w:rPr>
        <w:t>Evaluation or Assessment of Participant Progress</w:t>
      </w:r>
      <w:r w:rsidRPr="000E0EE2">
        <w:rPr>
          <w:noProof w:val="0"/>
        </w:rPr>
        <w:tab/>
      </w:r>
      <w:r w:rsidRPr="000E0EE2">
        <w:rPr>
          <w:noProof w:val="0"/>
        </w:rPr>
        <w:fldChar w:fldCharType="begin"/>
      </w:r>
      <w:r w:rsidRPr="000E0EE2">
        <w:rPr>
          <w:noProof w:val="0"/>
        </w:rPr>
        <w:instrText xml:space="preserve"> PAGEREF _Toc449336781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31357F04" w14:textId="77777777" w:rsidR="000E0EE2" w:rsidRPr="000E0EE2" w:rsidRDefault="000E0EE2">
      <w:pPr>
        <w:pStyle w:val="TOC2"/>
        <w:rPr>
          <w:rFonts w:eastAsiaTheme="minorEastAsia"/>
          <w:noProof w:val="0"/>
          <w:color w:val="auto"/>
          <w:sz w:val="24"/>
          <w:szCs w:val="24"/>
        </w:rPr>
      </w:pPr>
      <w:r w:rsidRPr="000E0EE2">
        <w:rPr>
          <w:noProof w:val="0"/>
        </w:rPr>
        <w:t>1.6</w:t>
      </w:r>
      <w:r w:rsidRPr="000E0EE2">
        <w:rPr>
          <w:rFonts w:eastAsiaTheme="minorEastAsia"/>
          <w:noProof w:val="0"/>
          <w:color w:val="auto"/>
          <w:sz w:val="24"/>
          <w:szCs w:val="24"/>
        </w:rPr>
        <w:tab/>
      </w:r>
      <w:r w:rsidRPr="000E0EE2">
        <w:rPr>
          <w:noProof w:val="0"/>
        </w:rPr>
        <w:t>Implementation</w:t>
      </w:r>
      <w:r w:rsidRPr="000E0EE2">
        <w:rPr>
          <w:noProof w:val="0"/>
        </w:rPr>
        <w:tab/>
      </w:r>
      <w:r w:rsidRPr="000E0EE2">
        <w:rPr>
          <w:noProof w:val="0"/>
        </w:rPr>
        <w:fldChar w:fldCharType="begin"/>
      </w:r>
      <w:r w:rsidRPr="000E0EE2">
        <w:rPr>
          <w:noProof w:val="0"/>
        </w:rPr>
        <w:instrText xml:space="preserve"> PAGEREF _Toc449336782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6C569D2F" w14:textId="77777777" w:rsidR="000E0EE2" w:rsidRPr="000E0EE2" w:rsidRDefault="000E0EE2">
      <w:pPr>
        <w:pStyle w:val="TOC2"/>
        <w:rPr>
          <w:rFonts w:eastAsiaTheme="minorEastAsia"/>
          <w:noProof w:val="0"/>
          <w:color w:val="auto"/>
          <w:sz w:val="24"/>
          <w:szCs w:val="24"/>
        </w:rPr>
      </w:pPr>
      <w:r w:rsidRPr="000E0EE2">
        <w:rPr>
          <w:noProof w:val="0"/>
        </w:rPr>
        <w:t>1.7</w:t>
      </w:r>
      <w:r w:rsidRPr="000E0EE2">
        <w:rPr>
          <w:rFonts w:eastAsiaTheme="minorEastAsia"/>
          <w:noProof w:val="0"/>
          <w:color w:val="auto"/>
          <w:sz w:val="24"/>
          <w:szCs w:val="24"/>
        </w:rPr>
        <w:tab/>
      </w:r>
      <w:r w:rsidRPr="000E0EE2">
        <w:rPr>
          <w:noProof w:val="0"/>
        </w:rPr>
        <w:t>Validation</w:t>
      </w:r>
      <w:r w:rsidRPr="000E0EE2">
        <w:rPr>
          <w:noProof w:val="0"/>
        </w:rPr>
        <w:tab/>
      </w:r>
      <w:r w:rsidRPr="000E0EE2">
        <w:rPr>
          <w:noProof w:val="0"/>
        </w:rPr>
        <w:fldChar w:fldCharType="begin"/>
      </w:r>
      <w:r w:rsidRPr="000E0EE2">
        <w:rPr>
          <w:noProof w:val="0"/>
        </w:rPr>
        <w:instrText xml:space="preserve"> PAGEREF _Toc449336783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51D90105" w14:textId="77777777" w:rsidR="000E0EE2" w:rsidRPr="000E0EE2" w:rsidRDefault="000E0EE2">
      <w:pPr>
        <w:pStyle w:val="TOC1"/>
        <w:rPr>
          <w:rFonts w:eastAsiaTheme="minorEastAsia"/>
          <w:b w:val="0"/>
          <w:noProof w:val="0"/>
          <w:color w:val="auto"/>
          <w:sz w:val="24"/>
          <w:szCs w:val="24"/>
        </w:rPr>
      </w:pPr>
      <w:r w:rsidRPr="000E0EE2">
        <w:rPr>
          <w:noProof w:val="0"/>
        </w:rPr>
        <w:t>2</w:t>
      </w:r>
      <w:r w:rsidRPr="000E0EE2">
        <w:rPr>
          <w:rFonts w:eastAsiaTheme="minorEastAsia"/>
          <w:b w:val="0"/>
          <w:noProof w:val="0"/>
          <w:color w:val="auto"/>
          <w:sz w:val="24"/>
          <w:szCs w:val="24"/>
        </w:rPr>
        <w:tab/>
      </w:r>
      <w:r w:rsidRPr="000E0EE2">
        <w:rPr>
          <w:noProof w:val="0"/>
        </w:rPr>
        <w:t>COURSE FRAMEWORK</w:t>
      </w:r>
      <w:r w:rsidRPr="000E0EE2">
        <w:rPr>
          <w:noProof w:val="0"/>
        </w:rPr>
        <w:tab/>
      </w:r>
      <w:r w:rsidRPr="000E0EE2">
        <w:rPr>
          <w:noProof w:val="0"/>
        </w:rPr>
        <w:fldChar w:fldCharType="begin"/>
      </w:r>
      <w:r w:rsidRPr="000E0EE2">
        <w:rPr>
          <w:noProof w:val="0"/>
        </w:rPr>
        <w:instrText xml:space="preserve"> PAGEREF _Toc449336784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0D08FADB" w14:textId="77777777" w:rsidR="000E0EE2" w:rsidRPr="000E0EE2" w:rsidRDefault="000E0EE2">
      <w:pPr>
        <w:pStyle w:val="TOC2"/>
        <w:rPr>
          <w:rFonts w:eastAsiaTheme="minorEastAsia"/>
          <w:noProof w:val="0"/>
          <w:color w:val="auto"/>
          <w:sz w:val="24"/>
          <w:szCs w:val="24"/>
        </w:rPr>
      </w:pPr>
      <w:r w:rsidRPr="000E0EE2">
        <w:rPr>
          <w:noProof w:val="0"/>
        </w:rPr>
        <w:t>2.1</w:t>
      </w:r>
      <w:r w:rsidRPr="000E0EE2">
        <w:rPr>
          <w:rFonts w:eastAsiaTheme="minorEastAsia"/>
          <w:noProof w:val="0"/>
          <w:color w:val="auto"/>
          <w:sz w:val="24"/>
          <w:szCs w:val="24"/>
        </w:rPr>
        <w:tab/>
      </w:r>
      <w:r w:rsidRPr="000E0EE2">
        <w:rPr>
          <w:noProof w:val="0"/>
        </w:rPr>
        <w:t>Scope</w:t>
      </w:r>
      <w:r w:rsidRPr="000E0EE2">
        <w:rPr>
          <w:noProof w:val="0"/>
        </w:rPr>
        <w:tab/>
      </w:r>
      <w:r w:rsidRPr="000E0EE2">
        <w:rPr>
          <w:noProof w:val="0"/>
        </w:rPr>
        <w:fldChar w:fldCharType="begin"/>
      </w:r>
      <w:r w:rsidRPr="000E0EE2">
        <w:rPr>
          <w:noProof w:val="0"/>
        </w:rPr>
        <w:instrText xml:space="preserve"> PAGEREF _Toc449336785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2C8C5576" w14:textId="77777777" w:rsidR="000E0EE2" w:rsidRPr="000E0EE2" w:rsidRDefault="000E0EE2">
      <w:pPr>
        <w:pStyle w:val="TOC2"/>
        <w:rPr>
          <w:rFonts w:eastAsiaTheme="minorEastAsia"/>
          <w:noProof w:val="0"/>
          <w:color w:val="auto"/>
          <w:sz w:val="24"/>
          <w:szCs w:val="24"/>
        </w:rPr>
      </w:pPr>
      <w:r w:rsidRPr="000E0EE2">
        <w:rPr>
          <w:noProof w:val="0"/>
        </w:rPr>
        <w:t>2.2</w:t>
      </w:r>
      <w:r w:rsidRPr="000E0EE2">
        <w:rPr>
          <w:rFonts w:eastAsiaTheme="minorEastAsia"/>
          <w:noProof w:val="0"/>
          <w:color w:val="auto"/>
          <w:sz w:val="24"/>
          <w:szCs w:val="24"/>
        </w:rPr>
        <w:tab/>
      </w:r>
      <w:r w:rsidRPr="000E0EE2">
        <w:rPr>
          <w:noProof w:val="0"/>
        </w:rPr>
        <w:t>Objective</w:t>
      </w:r>
      <w:r w:rsidRPr="000E0EE2">
        <w:rPr>
          <w:noProof w:val="0"/>
        </w:rPr>
        <w:tab/>
      </w:r>
      <w:r w:rsidRPr="000E0EE2">
        <w:rPr>
          <w:noProof w:val="0"/>
        </w:rPr>
        <w:fldChar w:fldCharType="begin"/>
      </w:r>
      <w:r w:rsidRPr="000E0EE2">
        <w:rPr>
          <w:noProof w:val="0"/>
        </w:rPr>
        <w:instrText xml:space="preserve"> PAGEREF _Toc449336786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1EB768A9" w14:textId="77777777" w:rsidR="000E0EE2" w:rsidRPr="000E0EE2" w:rsidRDefault="000E0EE2">
      <w:pPr>
        <w:pStyle w:val="TOC2"/>
        <w:rPr>
          <w:rFonts w:eastAsiaTheme="minorEastAsia"/>
          <w:noProof w:val="0"/>
          <w:color w:val="auto"/>
          <w:sz w:val="24"/>
          <w:szCs w:val="24"/>
        </w:rPr>
      </w:pPr>
      <w:r w:rsidRPr="000E0EE2">
        <w:rPr>
          <w:noProof w:val="0"/>
        </w:rPr>
        <w:t>2.3</w:t>
      </w:r>
      <w:r w:rsidRPr="000E0EE2">
        <w:rPr>
          <w:rFonts w:eastAsiaTheme="minorEastAsia"/>
          <w:noProof w:val="0"/>
          <w:color w:val="auto"/>
          <w:sz w:val="24"/>
          <w:szCs w:val="24"/>
        </w:rPr>
        <w:tab/>
      </w:r>
      <w:r w:rsidRPr="000E0EE2">
        <w:rPr>
          <w:noProof w:val="0"/>
        </w:rPr>
        <w:t>Entry Standard</w:t>
      </w:r>
      <w:r w:rsidRPr="000E0EE2">
        <w:rPr>
          <w:noProof w:val="0"/>
        </w:rPr>
        <w:tab/>
      </w:r>
      <w:r w:rsidRPr="000E0EE2">
        <w:rPr>
          <w:noProof w:val="0"/>
        </w:rPr>
        <w:fldChar w:fldCharType="begin"/>
      </w:r>
      <w:r w:rsidRPr="000E0EE2">
        <w:rPr>
          <w:noProof w:val="0"/>
        </w:rPr>
        <w:instrText xml:space="preserve"> PAGEREF _Toc449336787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7D36D83C" w14:textId="77777777" w:rsidR="000E0EE2" w:rsidRPr="000E0EE2" w:rsidRDefault="000E0EE2">
      <w:pPr>
        <w:pStyle w:val="TOC2"/>
        <w:rPr>
          <w:rFonts w:eastAsiaTheme="minorEastAsia"/>
          <w:noProof w:val="0"/>
          <w:color w:val="auto"/>
          <w:sz w:val="24"/>
          <w:szCs w:val="24"/>
        </w:rPr>
      </w:pPr>
      <w:r w:rsidRPr="000E0EE2">
        <w:rPr>
          <w:noProof w:val="0"/>
        </w:rPr>
        <w:t>2.4</w:t>
      </w:r>
      <w:r w:rsidRPr="000E0EE2">
        <w:rPr>
          <w:rFonts w:eastAsiaTheme="minorEastAsia"/>
          <w:noProof w:val="0"/>
          <w:color w:val="auto"/>
          <w:sz w:val="24"/>
          <w:szCs w:val="24"/>
        </w:rPr>
        <w:tab/>
      </w:r>
      <w:r w:rsidRPr="000E0EE2">
        <w:rPr>
          <w:noProof w:val="0"/>
        </w:rPr>
        <w:t>Requirements for Certification</w:t>
      </w:r>
      <w:r w:rsidRPr="000E0EE2">
        <w:rPr>
          <w:noProof w:val="0"/>
        </w:rPr>
        <w:tab/>
      </w:r>
      <w:r w:rsidRPr="000E0EE2">
        <w:rPr>
          <w:noProof w:val="0"/>
        </w:rPr>
        <w:fldChar w:fldCharType="begin"/>
      </w:r>
      <w:r w:rsidRPr="000E0EE2">
        <w:rPr>
          <w:noProof w:val="0"/>
        </w:rPr>
        <w:instrText xml:space="preserve"> PAGEREF _Toc449336788 \h </w:instrText>
      </w:r>
      <w:r w:rsidRPr="000E0EE2">
        <w:rPr>
          <w:noProof w:val="0"/>
        </w:rPr>
      </w:r>
      <w:r w:rsidRPr="000E0EE2">
        <w:rPr>
          <w:noProof w:val="0"/>
        </w:rPr>
        <w:fldChar w:fldCharType="separate"/>
      </w:r>
      <w:r w:rsidRPr="000E0EE2">
        <w:rPr>
          <w:noProof w:val="0"/>
        </w:rPr>
        <w:t>9</w:t>
      </w:r>
      <w:r w:rsidRPr="000E0EE2">
        <w:rPr>
          <w:noProof w:val="0"/>
        </w:rPr>
        <w:fldChar w:fldCharType="end"/>
      </w:r>
    </w:p>
    <w:p w14:paraId="3C126285" w14:textId="77777777" w:rsidR="000E0EE2" w:rsidRPr="000E0EE2" w:rsidRDefault="000E0EE2">
      <w:pPr>
        <w:pStyle w:val="TOC2"/>
        <w:rPr>
          <w:rFonts w:eastAsiaTheme="minorEastAsia"/>
          <w:noProof w:val="0"/>
          <w:color w:val="auto"/>
          <w:sz w:val="24"/>
          <w:szCs w:val="24"/>
        </w:rPr>
      </w:pPr>
      <w:r w:rsidRPr="000E0EE2">
        <w:rPr>
          <w:noProof w:val="0"/>
        </w:rPr>
        <w:t>2.5</w:t>
      </w:r>
      <w:r w:rsidRPr="000E0EE2">
        <w:rPr>
          <w:rFonts w:eastAsiaTheme="minorEastAsia"/>
          <w:noProof w:val="0"/>
          <w:color w:val="auto"/>
          <w:sz w:val="24"/>
          <w:szCs w:val="24"/>
        </w:rPr>
        <w:tab/>
      </w:r>
      <w:r w:rsidRPr="000E0EE2">
        <w:rPr>
          <w:noProof w:val="0"/>
        </w:rPr>
        <w:t>Course Intake Limitations</w:t>
      </w:r>
      <w:r w:rsidRPr="000E0EE2">
        <w:rPr>
          <w:noProof w:val="0"/>
        </w:rPr>
        <w:tab/>
      </w:r>
      <w:r w:rsidRPr="000E0EE2">
        <w:rPr>
          <w:noProof w:val="0"/>
        </w:rPr>
        <w:fldChar w:fldCharType="begin"/>
      </w:r>
      <w:r w:rsidRPr="000E0EE2">
        <w:rPr>
          <w:noProof w:val="0"/>
        </w:rPr>
        <w:instrText xml:space="preserve"> PAGEREF _Toc449336789 \h </w:instrText>
      </w:r>
      <w:r w:rsidRPr="000E0EE2">
        <w:rPr>
          <w:noProof w:val="0"/>
        </w:rPr>
      </w:r>
      <w:r w:rsidRPr="000E0EE2">
        <w:rPr>
          <w:noProof w:val="0"/>
        </w:rPr>
        <w:fldChar w:fldCharType="separate"/>
      </w:r>
      <w:r w:rsidRPr="000E0EE2">
        <w:rPr>
          <w:noProof w:val="0"/>
        </w:rPr>
        <w:t>9</w:t>
      </w:r>
      <w:r w:rsidRPr="000E0EE2">
        <w:rPr>
          <w:noProof w:val="0"/>
        </w:rPr>
        <w:fldChar w:fldCharType="end"/>
      </w:r>
    </w:p>
    <w:p w14:paraId="285A5160" w14:textId="77777777" w:rsidR="000E0EE2" w:rsidRPr="000E0EE2" w:rsidRDefault="000E0EE2">
      <w:pPr>
        <w:pStyle w:val="TOC2"/>
        <w:rPr>
          <w:rFonts w:eastAsiaTheme="minorEastAsia"/>
          <w:noProof w:val="0"/>
          <w:color w:val="auto"/>
          <w:sz w:val="24"/>
          <w:szCs w:val="24"/>
        </w:rPr>
      </w:pPr>
      <w:r w:rsidRPr="000E0EE2">
        <w:rPr>
          <w:noProof w:val="0"/>
        </w:rPr>
        <w:t>2.6</w:t>
      </w:r>
      <w:r w:rsidRPr="000E0EE2">
        <w:rPr>
          <w:rFonts w:eastAsiaTheme="minorEastAsia"/>
          <w:noProof w:val="0"/>
          <w:color w:val="auto"/>
          <w:sz w:val="24"/>
          <w:szCs w:val="24"/>
        </w:rPr>
        <w:tab/>
      </w:r>
      <w:r w:rsidRPr="000E0EE2">
        <w:rPr>
          <w:noProof w:val="0"/>
        </w:rPr>
        <w:t>Training Staff Requirements</w:t>
      </w:r>
      <w:r w:rsidRPr="000E0EE2">
        <w:rPr>
          <w:noProof w:val="0"/>
        </w:rPr>
        <w:tab/>
      </w:r>
      <w:r w:rsidRPr="000E0EE2">
        <w:rPr>
          <w:noProof w:val="0"/>
        </w:rPr>
        <w:fldChar w:fldCharType="begin"/>
      </w:r>
      <w:r w:rsidRPr="000E0EE2">
        <w:rPr>
          <w:noProof w:val="0"/>
        </w:rPr>
        <w:instrText xml:space="preserve"> PAGEREF _Toc449336790 \h </w:instrText>
      </w:r>
      <w:r w:rsidRPr="000E0EE2">
        <w:rPr>
          <w:noProof w:val="0"/>
        </w:rPr>
      </w:r>
      <w:r w:rsidRPr="000E0EE2">
        <w:rPr>
          <w:noProof w:val="0"/>
        </w:rPr>
        <w:fldChar w:fldCharType="separate"/>
      </w:r>
      <w:r w:rsidRPr="000E0EE2">
        <w:rPr>
          <w:noProof w:val="0"/>
        </w:rPr>
        <w:t>9</w:t>
      </w:r>
      <w:r w:rsidRPr="000E0EE2">
        <w:rPr>
          <w:noProof w:val="0"/>
        </w:rPr>
        <w:fldChar w:fldCharType="end"/>
      </w:r>
    </w:p>
    <w:p w14:paraId="2BF0872C" w14:textId="77777777" w:rsidR="000E0EE2" w:rsidRPr="000E0EE2" w:rsidRDefault="000E0EE2">
      <w:pPr>
        <w:pStyle w:val="TOC2"/>
        <w:rPr>
          <w:rFonts w:eastAsiaTheme="minorEastAsia"/>
          <w:noProof w:val="0"/>
          <w:color w:val="auto"/>
          <w:sz w:val="24"/>
          <w:szCs w:val="24"/>
        </w:rPr>
      </w:pPr>
      <w:r w:rsidRPr="000E0EE2">
        <w:rPr>
          <w:noProof w:val="0"/>
        </w:rPr>
        <w:t>2.7</w:t>
      </w:r>
      <w:r w:rsidRPr="000E0EE2">
        <w:rPr>
          <w:rFonts w:eastAsiaTheme="minorEastAsia"/>
          <w:noProof w:val="0"/>
          <w:color w:val="auto"/>
          <w:sz w:val="24"/>
          <w:szCs w:val="24"/>
        </w:rPr>
        <w:tab/>
      </w:r>
      <w:r w:rsidRPr="000E0EE2">
        <w:rPr>
          <w:noProof w:val="0"/>
        </w:rPr>
        <w:t>Teaching Facilities and Equipment</w:t>
      </w:r>
      <w:r w:rsidRPr="000E0EE2">
        <w:rPr>
          <w:noProof w:val="0"/>
        </w:rPr>
        <w:tab/>
      </w:r>
      <w:r w:rsidRPr="000E0EE2">
        <w:rPr>
          <w:noProof w:val="0"/>
        </w:rPr>
        <w:fldChar w:fldCharType="begin"/>
      </w:r>
      <w:r w:rsidRPr="000E0EE2">
        <w:rPr>
          <w:noProof w:val="0"/>
        </w:rPr>
        <w:instrText xml:space="preserve"> PAGEREF _Toc449336791 \h </w:instrText>
      </w:r>
      <w:r w:rsidRPr="000E0EE2">
        <w:rPr>
          <w:noProof w:val="0"/>
        </w:rPr>
      </w:r>
      <w:r w:rsidRPr="000E0EE2">
        <w:rPr>
          <w:noProof w:val="0"/>
        </w:rPr>
        <w:fldChar w:fldCharType="separate"/>
      </w:r>
      <w:r w:rsidRPr="000E0EE2">
        <w:rPr>
          <w:noProof w:val="0"/>
        </w:rPr>
        <w:t>9</w:t>
      </w:r>
      <w:r w:rsidRPr="000E0EE2">
        <w:rPr>
          <w:noProof w:val="0"/>
        </w:rPr>
        <w:fldChar w:fldCharType="end"/>
      </w:r>
    </w:p>
    <w:p w14:paraId="457E7EC6" w14:textId="77777777" w:rsidR="000E0EE2" w:rsidRPr="000E0EE2" w:rsidRDefault="000E0EE2">
      <w:pPr>
        <w:pStyle w:val="TOC2"/>
        <w:rPr>
          <w:rFonts w:eastAsiaTheme="minorEastAsia"/>
          <w:noProof w:val="0"/>
          <w:color w:val="auto"/>
          <w:sz w:val="24"/>
          <w:szCs w:val="24"/>
        </w:rPr>
      </w:pPr>
      <w:r w:rsidRPr="000E0EE2">
        <w:rPr>
          <w:noProof w:val="0"/>
        </w:rPr>
        <w:t>2.8</w:t>
      </w:r>
      <w:r w:rsidRPr="000E0EE2">
        <w:rPr>
          <w:rFonts w:eastAsiaTheme="minorEastAsia"/>
          <w:noProof w:val="0"/>
          <w:color w:val="auto"/>
          <w:sz w:val="24"/>
          <w:szCs w:val="24"/>
        </w:rPr>
        <w:tab/>
      </w:r>
      <w:r w:rsidRPr="000E0EE2">
        <w:rPr>
          <w:noProof w:val="0"/>
        </w:rPr>
        <w:t>Teaching Aids and References</w:t>
      </w:r>
      <w:r w:rsidRPr="000E0EE2">
        <w:rPr>
          <w:noProof w:val="0"/>
        </w:rPr>
        <w:tab/>
      </w:r>
      <w:r w:rsidRPr="000E0EE2">
        <w:rPr>
          <w:noProof w:val="0"/>
        </w:rPr>
        <w:fldChar w:fldCharType="begin"/>
      </w:r>
      <w:r w:rsidRPr="000E0EE2">
        <w:rPr>
          <w:noProof w:val="0"/>
        </w:rPr>
        <w:instrText xml:space="preserve"> PAGEREF _Toc449336792 \h </w:instrText>
      </w:r>
      <w:r w:rsidRPr="000E0EE2">
        <w:rPr>
          <w:noProof w:val="0"/>
        </w:rPr>
      </w:r>
      <w:r w:rsidRPr="000E0EE2">
        <w:rPr>
          <w:noProof w:val="0"/>
        </w:rPr>
        <w:fldChar w:fldCharType="separate"/>
      </w:r>
      <w:r w:rsidRPr="000E0EE2">
        <w:rPr>
          <w:noProof w:val="0"/>
        </w:rPr>
        <w:t>9</w:t>
      </w:r>
      <w:r w:rsidRPr="000E0EE2">
        <w:rPr>
          <w:noProof w:val="0"/>
        </w:rPr>
        <w:fldChar w:fldCharType="end"/>
      </w:r>
    </w:p>
    <w:p w14:paraId="20D238F7" w14:textId="77777777" w:rsidR="000E0EE2" w:rsidRPr="000E0EE2" w:rsidRDefault="000E0EE2">
      <w:pPr>
        <w:pStyle w:val="TOC1"/>
        <w:rPr>
          <w:rFonts w:eastAsiaTheme="minorEastAsia"/>
          <w:b w:val="0"/>
          <w:noProof w:val="0"/>
          <w:color w:val="auto"/>
          <w:sz w:val="24"/>
          <w:szCs w:val="24"/>
        </w:rPr>
      </w:pPr>
      <w:r w:rsidRPr="000E0EE2">
        <w:rPr>
          <w:noProof w:val="0"/>
        </w:rPr>
        <w:t>3</w:t>
      </w:r>
      <w:r w:rsidRPr="000E0EE2">
        <w:rPr>
          <w:rFonts w:eastAsiaTheme="minorEastAsia"/>
          <w:b w:val="0"/>
          <w:noProof w:val="0"/>
          <w:color w:val="auto"/>
          <w:sz w:val="24"/>
          <w:szCs w:val="24"/>
        </w:rPr>
        <w:tab/>
      </w:r>
      <w:r w:rsidRPr="000E0EE2">
        <w:rPr>
          <w:noProof w:val="0"/>
        </w:rPr>
        <w:t>OUTLINE OF MODEL COURSES</w:t>
      </w:r>
      <w:r w:rsidRPr="000E0EE2">
        <w:rPr>
          <w:noProof w:val="0"/>
        </w:rPr>
        <w:tab/>
      </w:r>
      <w:r w:rsidRPr="000E0EE2">
        <w:rPr>
          <w:noProof w:val="0"/>
        </w:rPr>
        <w:fldChar w:fldCharType="begin"/>
      </w:r>
      <w:r w:rsidRPr="000E0EE2">
        <w:rPr>
          <w:noProof w:val="0"/>
        </w:rPr>
        <w:instrText xml:space="preserve"> PAGEREF _Toc449336793 \h </w:instrText>
      </w:r>
      <w:r w:rsidRPr="000E0EE2">
        <w:rPr>
          <w:noProof w:val="0"/>
        </w:rPr>
      </w:r>
      <w:r w:rsidRPr="000E0EE2">
        <w:rPr>
          <w:noProof w:val="0"/>
        </w:rPr>
        <w:fldChar w:fldCharType="separate"/>
      </w:r>
      <w:r w:rsidRPr="000E0EE2">
        <w:rPr>
          <w:noProof w:val="0"/>
        </w:rPr>
        <w:t>10</w:t>
      </w:r>
      <w:r w:rsidRPr="000E0EE2">
        <w:rPr>
          <w:noProof w:val="0"/>
        </w:rPr>
        <w:fldChar w:fldCharType="end"/>
      </w:r>
    </w:p>
    <w:p w14:paraId="3BE016B3" w14:textId="77777777" w:rsidR="000E0EE2" w:rsidRPr="000E0EE2" w:rsidRDefault="000E0EE2">
      <w:pPr>
        <w:pStyle w:val="TOC1"/>
        <w:rPr>
          <w:rFonts w:eastAsiaTheme="minorEastAsia"/>
          <w:b w:val="0"/>
          <w:noProof w:val="0"/>
          <w:color w:val="auto"/>
          <w:sz w:val="24"/>
          <w:szCs w:val="24"/>
        </w:rPr>
      </w:pPr>
      <w:r w:rsidRPr="000E0EE2">
        <w:rPr>
          <w:noProof w:val="0"/>
        </w:rPr>
        <w:t>4</w:t>
      </w:r>
      <w:r w:rsidRPr="000E0EE2">
        <w:rPr>
          <w:rFonts w:eastAsiaTheme="minorEastAsia"/>
          <w:b w:val="0"/>
          <w:noProof w:val="0"/>
          <w:color w:val="auto"/>
          <w:sz w:val="24"/>
          <w:szCs w:val="24"/>
        </w:rPr>
        <w:tab/>
      </w:r>
      <w:r w:rsidRPr="000E0EE2">
        <w:rPr>
          <w:noProof w:val="0"/>
        </w:rPr>
        <w:t>GUIDELINES FOR INSTRUCTORS</w:t>
      </w:r>
      <w:r w:rsidRPr="000E0EE2">
        <w:rPr>
          <w:noProof w:val="0"/>
        </w:rPr>
        <w:tab/>
      </w:r>
      <w:r w:rsidRPr="000E0EE2">
        <w:rPr>
          <w:noProof w:val="0"/>
        </w:rPr>
        <w:fldChar w:fldCharType="begin"/>
      </w:r>
      <w:r w:rsidRPr="000E0EE2">
        <w:rPr>
          <w:noProof w:val="0"/>
        </w:rPr>
        <w:instrText xml:space="preserve"> PAGEREF _Toc449336794 \h </w:instrText>
      </w:r>
      <w:r w:rsidRPr="000E0EE2">
        <w:rPr>
          <w:noProof w:val="0"/>
        </w:rPr>
      </w:r>
      <w:r w:rsidRPr="000E0EE2">
        <w:rPr>
          <w:noProof w:val="0"/>
        </w:rPr>
        <w:fldChar w:fldCharType="separate"/>
      </w:r>
      <w:r w:rsidRPr="000E0EE2">
        <w:rPr>
          <w:noProof w:val="0"/>
        </w:rPr>
        <w:t>11</w:t>
      </w:r>
      <w:r w:rsidRPr="000E0EE2">
        <w:rPr>
          <w:noProof w:val="0"/>
        </w:rPr>
        <w:fldChar w:fldCharType="end"/>
      </w:r>
    </w:p>
    <w:p w14:paraId="1ED3A8FF" w14:textId="77777777" w:rsidR="000E0EE2" w:rsidRPr="000E0EE2" w:rsidRDefault="000E0EE2">
      <w:pPr>
        <w:pStyle w:val="TOC2"/>
        <w:rPr>
          <w:rFonts w:eastAsiaTheme="minorEastAsia"/>
          <w:noProof w:val="0"/>
          <w:color w:val="auto"/>
          <w:sz w:val="24"/>
          <w:szCs w:val="24"/>
        </w:rPr>
      </w:pPr>
      <w:r w:rsidRPr="000E0EE2">
        <w:rPr>
          <w:noProof w:val="0"/>
        </w:rPr>
        <w:t>4.1</w:t>
      </w:r>
      <w:r w:rsidRPr="000E0EE2">
        <w:rPr>
          <w:rFonts w:eastAsiaTheme="minorEastAsia"/>
          <w:noProof w:val="0"/>
          <w:color w:val="auto"/>
          <w:sz w:val="24"/>
          <w:szCs w:val="24"/>
        </w:rPr>
        <w:tab/>
      </w:r>
      <w:r w:rsidRPr="000E0EE2">
        <w:rPr>
          <w:noProof w:val="0"/>
        </w:rPr>
        <w:t>Introduction</w:t>
      </w:r>
      <w:r w:rsidRPr="000E0EE2">
        <w:rPr>
          <w:noProof w:val="0"/>
        </w:rPr>
        <w:tab/>
      </w:r>
      <w:r w:rsidRPr="000E0EE2">
        <w:rPr>
          <w:noProof w:val="0"/>
        </w:rPr>
        <w:fldChar w:fldCharType="begin"/>
      </w:r>
      <w:r w:rsidRPr="000E0EE2">
        <w:rPr>
          <w:noProof w:val="0"/>
        </w:rPr>
        <w:instrText xml:space="preserve"> PAGEREF _Toc449336795 \h </w:instrText>
      </w:r>
      <w:r w:rsidRPr="000E0EE2">
        <w:rPr>
          <w:noProof w:val="0"/>
        </w:rPr>
      </w:r>
      <w:r w:rsidRPr="000E0EE2">
        <w:rPr>
          <w:noProof w:val="0"/>
        </w:rPr>
        <w:fldChar w:fldCharType="separate"/>
      </w:r>
      <w:r w:rsidRPr="000E0EE2">
        <w:rPr>
          <w:noProof w:val="0"/>
        </w:rPr>
        <w:t>11</w:t>
      </w:r>
      <w:r w:rsidRPr="000E0EE2">
        <w:rPr>
          <w:noProof w:val="0"/>
        </w:rPr>
        <w:fldChar w:fldCharType="end"/>
      </w:r>
    </w:p>
    <w:p w14:paraId="3906FB8E" w14:textId="77777777" w:rsidR="000E0EE2" w:rsidRPr="000E0EE2" w:rsidRDefault="000E0EE2">
      <w:pPr>
        <w:pStyle w:val="TOC2"/>
        <w:rPr>
          <w:rFonts w:eastAsiaTheme="minorEastAsia"/>
          <w:noProof w:val="0"/>
          <w:color w:val="auto"/>
          <w:sz w:val="24"/>
          <w:szCs w:val="24"/>
        </w:rPr>
      </w:pPr>
      <w:r w:rsidRPr="000E0EE2">
        <w:rPr>
          <w:noProof w:val="0"/>
        </w:rPr>
        <w:t>4.2</w:t>
      </w:r>
      <w:r w:rsidRPr="000E0EE2">
        <w:rPr>
          <w:rFonts w:eastAsiaTheme="minorEastAsia"/>
          <w:noProof w:val="0"/>
          <w:color w:val="auto"/>
          <w:sz w:val="24"/>
          <w:szCs w:val="24"/>
        </w:rPr>
        <w:tab/>
      </w:r>
      <w:r w:rsidRPr="000E0EE2">
        <w:rPr>
          <w:noProof w:val="0"/>
        </w:rPr>
        <w:t>Curriculum</w:t>
      </w:r>
      <w:r w:rsidRPr="000E0EE2">
        <w:rPr>
          <w:noProof w:val="0"/>
        </w:rPr>
        <w:tab/>
      </w:r>
      <w:r w:rsidRPr="000E0EE2">
        <w:rPr>
          <w:noProof w:val="0"/>
        </w:rPr>
        <w:fldChar w:fldCharType="begin"/>
      </w:r>
      <w:r w:rsidRPr="000E0EE2">
        <w:rPr>
          <w:noProof w:val="0"/>
        </w:rPr>
        <w:instrText xml:space="preserve"> PAGEREF _Toc449336796 \h </w:instrText>
      </w:r>
      <w:r w:rsidRPr="000E0EE2">
        <w:rPr>
          <w:noProof w:val="0"/>
        </w:rPr>
      </w:r>
      <w:r w:rsidRPr="000E0EE2">
        <w:rPr>
          <w:noProof w:val="0"/>
        </w:rPr>
        <w:fldChar w:fldCharType="separate"/>
      </w:r>
      <w:r w:rsidRPr="000E0EE2">
        <w:rPr>
          <w:noProof w:val="0"/>
        </w:rPr>
        <w:t>11</w:t>
      </w:r>
      <w:r w:rsidRPr="000E0EE2">
        <w:rPr>
          <w:noProof w:val="0"/>
        </w:rPr>
        <w:fldChar w:fldCharType="end"/>
      </w:r>
    </w:p>
    <w:p w14:paraId="5BED43E9" w14:textId="77777777" w:rsidR="000E0EE2" w:rsidRPr="000E0EE2" w:rsidRDefault="000E0EE2">
      <w:pPr>
        <w:pStyle w:val="TOC2"/>
        <w:rPr>
          <w:rFonts w:eastAsiaTheme="minorEastAsia"/>
          <w:noProof w:val="0"/>
          <w:color w:val="auto"/>
          <w:sz w:val="24"/>
          <w:szCs w:val="24"/>
        </w:rPr>
      </w:pPr>
      <w:r w:rsidRPr="000E0EE2">
        <w:rPr>
          <w:noProof w:val="0"/>
        </w:rPr>
        <w:t>4.3</w:t>
      </w:r>
      <w:r w:rsidRPr="000E0EE2">
        <w:rPr>
          <w:rFonts w:eastAsiaTheme="minorEastAsia"/>
          <w:noProof w:val="0"/>
          <w:color w:val="auto"/>
          <w:sz w:val="24"/>
          <w:szCs w:val="24"/>
        </w:rPr>
        <w:tab/>
      </w:r>
      <w:r w:rsidRPr="000E0EE2">
        <w:rPr>
          <w:noProof w:val="0"/>
        </w:rPr>
        <w:t>Practical Training</w:t>
      </w:r>
      <w:r w:rsidRPr="000E0EE2">
        <w:rPr>
          <w:noProof w:val="0"/>
        </w:rPr>
        <w:tab/>
      </w:r>
      <w:r w:rsidRPr="000E0EE2">
        <w:rPr>
          <w:noProof w:val="0"/>
        </w:rPr>
        <w:fldChar w:fldCharType="begin"/>
      </w:r>
      <w:r w:rsidRPr="000E0EE2">
        <w:rPr>
          <w:noProof w:val="0"/>
        </w:rPr>
        <w:instrText xml:space="preserve"> PAGEREF _Toc449336797 \h </w:instrText>
      </w:r>
      <w:r w:rsidRPr="000E0EE2">
        <w:rPr>
          <w:noProof w:val="0"/>
        </w:rPr>
      </w:r>
      <w:r w:rsidRPr="000E0EE2">
        <w:rPr>
          <w:noProof w:val="0"/>
        </w:rPr>
        <w:fldChar w:fldCharType="separate"/>
      </w:r>
      <w:r w:rsidRPr="000E0EE2">
        <w:rPr>
          <w:noProof w:val="0"/>
        </w:rPr>
        <w:t>11</w:t>
      </w:r>
      <w:r w:rsidRPr="000E0EE2">
        <w:rPr>
          <w:noProof w:val="0"/>
        </w:rPr>
        <w:fldChar w:fldCharType="end"/>
      </w:r>
    </w:p>
    <w:p w14:paraId="38532CDE" w14:textId="77777777" w:rsidR="000E0EE2" w:rsidRPr="000E0EE2" w:rsidRDefault="000E0EE2">
      <w:pPr>
        <w:pStyle w:val="TOC1"/>
        <w:rPr>
          <w:rFonts w:eastAsiaTheme="minorEastAsia"/>
          <w:b w:val="0"/>
          <w:noProof w:val="0"/>
          <w:color w:val="auto"/>
          <w:sz w:val="24"/>
          <w:szCs w:val="24"/>
        </w:rPr>
      </w:pPr>
      <w:r w:rsidRPr="000E0EE2">
        <w:rPr>
          <w:noProof w:val="0"/>
        </w:rPr>
        <w:t>5</w:t>
      </w:r>
      <w:r w:rsidRPr="000E0EE2">
        <w:rPr>
          <w:rFonts w:eastAsiaTheme="minorEastAsia"/>
          <w:b w:val="0"/>
          <w:noProof w:val="0"/>
          <w:color w:val="auto"/>
          <w:sz w:val="24"/>
          <w:szCs w:val="24"/>
        </w:rPr>
        <w:tab/>
      </w:r>
      <w:r w:rsidRPr="000E0EE2">
        <w:rPr>
          <w:noProof w:val="0"/>
        </w:rPr>
        <w:t>EVALUATION OR ASSESSMENT</w:t>
      </w:r>
      <w:r w:rsidRPr="000E0EE2">
        <w:rPr>
          <w:noProof w:val="0"/>
        </w:rPr>
        <w:tab/>
      </w:r>
      <w:r w:rsidRPr="000E0EE2">
        <w:rPr>
          <w:noProof w:val="0"/>
        </w:rPr>
        <w:fldChar w:fldCharType="begin"/>
      </w:r>
      <w:r w:rsidRPr="000E0EE2">
        <w:rPr>
          <w:noProof w:val="0"/>
        </w:rPr>
        <w:instrText xml:space="preserve"> PAGEREF _Toc449336798 \h </w:instrText>
      </w:r>
      <w:r w:rsidRPr="000E0EE2">
        <w:rPr>
          <w:noProof w:val="0"/>
        </w:rPr>
      </w:r>
      <w:r w:rsidRPr="000E0EE2">
        <w:rPr>
          <w:noProof w:val="0"/>
        </w:rPr>
        <w:fldChar w:fldCharType="separate"/>
      </w:r>
      <w:r w:rsidRPr="000E0EE2">
        <w:rPr>
          <w:noProof w:val="0"/>
        </w:rPr>
        <w:t>12</w:t>
      </w:r>
      <w:r w:rsidRPr="000E0EE2">
        <w:rPr>
          <w:noProof w:val="0"/>
        </w:rPr>
        <w:fldChar w:fldCharType="end"/>
      </w:r>
    </w:p>
    <w:p w14:paraId="69ED17B6" w14:textId="77777777" w:rsidR="000E0EE2" w:rsidRPr="000E0EE2" w:rsidRDefault="000E0EE2">
      <w:pPr>
        <w:pStyle w:val="TOC1"/>
        <w:rPr>
          <w:rFonts w:eastAsiaTheme="minorEastAsia"/>
          <w:b w:val="0"/>
          <w:noProof w:val="0"/>
          <w:color w:val="auto"/>
          <w:sz w:val="24"/>
          <w:szCs w:val="24"/>
        </w:rPr>
      </w:pPr>
      <w:r w:rsidRPr="000E0EE2">
        <w:rPr>
          <w:noProof w:val="0"/>
        </w:rPr>
        <w:t>PART 2 – LEVEL 2 TECHNICICAN TEACHING SYLLABII</w:t>
      </w:r>
      <w:r w:rsidRPr="000E0EE2">
        <w:rPr>
          <w:noProof w:val="0"/>
        </w:rPr>
        <w:tab/>
      </w:r>
      <w:r w:rsidRPr="000E0EE2">
        <w:rPr>
          <w:noProof w:val="0"/>
        </w:rPr>
        <w:fldChar w:fldCharType="begin"/>
      </w:r>
      <w:r w:rsidRPr="000E0EE2">
        <w:rPr>
          <w:noProof w:val="0"/>
        </w:rPr>
        <w:instrText xml:space="preserve"> PAGEREF _Toc449336799 \h </w:instrText>
      </w:r>
      <w:r w:rsidRPr="000E0EE2">
        <w:rPr>
          <w:noProof w:val="0"/>
        </w:rPr>
      </w:r>
      <w:r w:rsidRPr="000E0EE2">
        <w:rPr>
          <w:noProof w:val="0"/>
        </w:rPr>
        <w:fldChar w:fldCharType="separate"/>
      </w:r>
      <w:r w:rsidRPr="000E0EE2">
        <w:rPr>
          <w:noProof w:val="0"/>
        </w:rPr>
        <w:t>13</w:t>
      </w:r>
      <w:r w:rsidRPr="000E0EE2">
        <w:rPr>
          <w:noProof w:val="0"/>
        </w:rPr>
        <w:fldChar w:fldCharType="end"/>
      </w:r>
    </w:p>
    <w:p w14:paraId="47B3A3DE" w14:textId="77777777" w:rsidR="000E0EE2" w:rsidRPr="000E0EE2" w:rsidRDefault="000E0EE2">
      <w:pPr>
        <w:pStyle w:val="TOC1"/>
        <w:rPr>
          <w:rFonts w:eastAsiaTheme="minorEastAsia"/>
          <w:b w:val="0"/>
          <w:noProof w:val="0"/>
          <w:color w:val="auto"/>
          <w:sz w:val="24"/>
          <w:szCs w:val="24"/>
        </w:rPr>
      </w:pPr>
      <w:r w:rsidRPr="000E0EE2">
        <w:rPr>
          <w:noProof w:val="0"/>
        </w:rPr>
        <w:t>1</w:t>
      </w:r>
      <w:r w:rsidRPr="000E0EE2">
        <w:rPr>
          <w:rFonts w:eastAsiaTheme="minorEastAsia"/>
          <w:b w:val="0"/>
          <w:noProof w:val="0"/>
          <w:color w:val="auto"/>
          <w:sz w:val="24"/>
          <w:szCs w:val="24"/>
        </w:rPr>
        <w:tab/>
      </w:r>
      <w:r w:rsidRPr="000E0EE2">
        <w:rPr>
          <w:noProof w:val="0"/>
        </w:rPr>
        <w:t>MODEL COURSE TEACHING SYLLABUS FOR AtoN LEVEL 2 TECHNICIANS – MODULE 1 – Introduction to AtoN</w:t>
      </w:r>
      <w:r w:rsidRPr="000E0EE2">
        <w:rPr>
          <w:noProof w:val="0"/>
        </w:rPr>
        <w:tab/>
      </w:r>
      <w:r w:rsidRPr="000E0EE2">
        <w:rPr>
          <w:noProof w:val="0"/>
        </w:rPr>
        <w:fldChar w:fldCharType="begin"/>
      </w:r>
      <w:r w:rsidRPr="000E0EE2">
        <w:rPr>
          <w:noProof w:val="0"/>
        </w:rPr>
        <w:instrText xml:space="preserve"> PAGEREF _Toc449336800 \h </w:instrText>
      </w:r>
      <w:r w:rsidRPr="000E0EE2">
        <w:rPr>
          <w:noProof w:val="0"/>
        </w:rPr>
      </w:r>
      <w:r w:rsidRPr="000E0EE2">
        <w:rPr>
          <w:noProof w:val="0"/>
        </w:rPr>
        <w:fldChar w:fldCharType="separate"/>
      </w:r>
      <w:r w:rsidRPr="000E0EE2">
        <w:rPr>
          <w:noProof w:val="0"/>
        </w:rPr>
        <w:t>13</w:t>
      </w:r>
      <w:r w:rsidRPr="000E0EE2">
        <w:rPr>
          <w:noProof w:val="0"/>
        </w:rPr>
        <w:fldChar w:fldCharType="end"/>
      </w:r>
    </w:p>
    <w:p w14:paraId="51A25410" w14:textId="77777777" w:rsidR="000E0EE2" w:rsidRPr="000E0EE2" w:rsidRDefault="000E0EE2">
      <w:pPr>
        <w:pStyle w:val="TOC1"/>
        <w:rPr>
          <w:rFonts w:eastAsiaTheme="minorEastAsia"/>
          <w:b w:val="0"/>
          <w:noProof w:val="0"/>
          <w:color w:val="auto"/>
          <w:sz w:val="24"/>
          <w:szCs w:val="24"/>
        </w:rPr>
      </w:pPr>
      <w:r w:rsidRPr="000E0EE2">
        <w:rPr>
          <w:rFonts w:cs="Arial"/>
          <w:noProof w:val="0"/>
        </w:rPr>
        <w:t>6</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2 – Power Supplies</w:t>
      </w:r>
      <w:r w:rsidRPr="000E0EE2">
        <w:rPr>
          <w:noProof w:val="0"/>
        </w:rPr>
        <w:tab/>
      </w:r>
      <w:r w:rsidRPr="000E0EE2">
        <w:rPr>
          <w:noProof w:val="0"/>
        </w:rPr>
        <w:fldChar w:fldCharType="begin"/>
      </w:r>
      <w:r w:rsidRPr="000E0EE2">
        <w:rPr>
          <w:noProof w:val="0"/>
        </w:rPr>
        <w:instrText xml:space="preserve"> PAGEREF _Toc449336801 \h </w:instrText>
      </w:r>
      <w:r w:rsidRPr="000E0EE2">
        <w:rPr>
          <w:noProof w:val="0"/>
        </w:rPr>
      </w:r>
      <w:r w:rsidRPr="000E0EE2">
        <w:rPr>
          <w:noProof w:val="0"/>
        </w:rPr>
        <w:fldChar w:fldCharType="separate"/>
      </w:r>
      <w:r w:rsidRPr="000E0EE2">
        <w:rPr>
          <w:noProof w:val="0"/>
        </w:rPr>
        <w:t>14</w:t>
      </w:r>
      <w:r w:rsidRPr="000E0EE2">
        <w:rPr>
          <w:noProof w:val="0"/>
        </w:rPr>
        <w:fldChar w:fldCharType="end"/>
      </w:r>
    </w:p>
    <w:p w14:paraId="5B7FD08A" w14:textId="77777777" w:rsidR="000E0EE2" w:rsidRPr="000E0EE2" w:rsidRDefault="000E0EE2">
      <w:pPr>
        <w:pStyle w:val="TOC1"/>
        <w:rPr>
          <w:rFonts w:eastAsiaTheme="minorEastAsia"/>
          <w:b w:val="0"/>
          <w:noProof w:val="0"/>
          <w:color w:val="auto"/>
          <w:sz w:val="24"/>
          <w:szCs w:val="24"/>
        </w:rPr>
      </w:pPr>
      <w:r w:rsidRPr="000E0EE2">
        <w:rPr>
          <w:rFonts w:cs="Arial"/>
          <w:noProof w:val="0"/>
        </w:rPr>
        <w:t>7</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3 – Lights and Marine Lanterns</w:t>
      </w:r>
      <w:r w:rsidRPr="000E0EE2">
        <w:rPr>
          <w:noProof w:val="0"/>
        </w:rPr>
        <w:tab/>
      </w:r>
      <w:r w:rsidRPr="000E0EE2">
        <w:rPr>
          <w:noProof w:val="0"/>
        </w:rPr>
        <w:fldChar w:fldCharType="begin"/>
      </w:r>
      <w:r w:rsidRPr="000E0EE2">
        <w:rPr>
          <w:noProof w:val="0"/>
        </w:rPr>
        <w:instrText xml:space="preserve"> PAGEREF _Toc449336802 \h </w:instrText>
      </w:r>
      <w:r w:rsidRPr="000E0EE2">
        <w:rPr>
          <w:noProof w:val="0"/>
        </w:rPr>
      </w:r>
      <w:r w:rsidRPr="000E0EE2">
        <w:rPr>
          <w:noProof w:val="0"/>
        </w:rPr>
        <w:fldChar w:fldCharType="separate"/>
      </w:r>
      <w:r w:rsidRPr="000E0EE2">
        <w:rPr>
          <w:noProof w:val="0"/>
        </w:rPr>
        <w:t>15</w:t>
      </w:r>
      <w:r w:rsidRPr="000E0EE2">
        <w:rPr>
          <w:noProof w:val="0"/>
        </w:rPr>
        <w:fldChar w:fldCharType="end"/>
      </w:r>
    </w:p>
    <w:p w14:paraId="51701918" w14:textId="77777777" w:rsidR="000E0EE2" w:rsidRPr="000E0EE2" w:rsidRDefault="000E0EE2">
      <w:pPr>
        <w:pStyle w:val="TOC1"/>
        <w:rPr>
          <w:rFonts w:eastAsiaTheme="minorEastAsia"/>
          <w:b w:val="0"/>
          <w:noProof w:val="0"/>
          <w:color w:val="auto"/>
          <w:sz w:val="24"/>
          <w:szCs w:val="24"/>
        </w:rPr>
      </w:pPr>
      <w:r w:rsidRPr="000E0EE2">
        <w:rPr>
          <w:rFonts w:cs="Arial"/>
          <w:noProof w:val="0"/>
        </w:rPr>
        <w:t>8</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4 – Sound Signals</w:t>
      </w:r>
      <w:r w:rsidRPr="000E0EE2">
        <w:rPr>
          <w:noProof w:val="0"/>
        </w:rPr>
        <w:tab/>
      </w:r>
      <w:r w:rsidRPr="000E0EE2">
        <w:rPr>
          <w:noProof w:val="0"/>
        </w:rPr>
        <w:fldChar w:fldCharType="begin"/>
      </w:r>
      <w:r w:rsidRPr="000E0EE2">
        <w:rPr>
          <w:noProof w:val="0"/>
        </w:rPr>
        <w:instrText xml:space="preserve"> PAGEREF _Toc449336803 \h </w:instrText>
      </w:r>
      <w:r w:rsidRPr="000E0EE2">
        <w:rPr>
          <w:noProof w:val="0"/>
        </w:rPr>
      </w:r>
      <w:r w:rsidRPr="000E0EE2">
        <w:rPr>
          <w:noProof w:val="0"/>
        </w:rPr>
        <w:fldChar w:fldCharType="separate"/>
      </w:r>
      <w:r w:rsidRPr="000E0EE2">
        <w:rPr>
          <w:noProof w:val="0"/>
        </w:rPr>
        <w:t>16</w:t>
      </w:r>
      <w:r w:rsidRPr="000E0EE2">
        <w:rPr>
          <w:noProof w:val="0"/>
        </w:rPr>
        <w:fldChar w:fldCharType="end"/>
      </w:r>
    </w:p>
    <w:p w14:paraId="547F9B30" w14:textId="77777777" w:rsidR="000E0EE2" w:rsidRPr="000E0EE2" w:rsidRDefault="000E0EE2">
      <w:pPr>
        <w:pStyle w:val="TOC1"/>
        <w:rPr>
          <w:rFonts w:eastAsiaTheme="minorEastAsia"/>
          <w:b w:val="0"/>
          <w:noProof w:val="0"/>
          <w:color w:val="auto"/>
          <w:sz w:val="24"/>
          <w:szCs w:val="24"/>
        </w:rPr>
      </w:pPr>
      <w:r w:rsidRPr="000E0EE2">
        <w:rPr>
          <w:rFonts w:cs="Arial"/>
          <w:noProof w:val="0"/>
        </w:rPr>
        <w:t>9</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5 – Painting and Coatings</w:t>
      </w:r>
      <w:r w:rsidRPr="000E0EE2">
        <w:rPr>
          <w:noProof w:val="0"/>
        </w:rPr>
        <w:tab/>
      </w:r>
      <w:r w:rsidRPr="000E0EE2">
        <w:rPr>
          <w:noProof w:val="0"/>
        </w:rPr>
        <w:fldChar w:fldCharType="begin"/>
      </w:r>
      <w:r w:rsidRPr="000E0EE2">
        <w:rPr>
          <w:noProof w:val="0"/>
        </w:rPr>
        <w:instrText xml:space="preserve"> PAGEREF _Toc449336804 \h </w:instrText>
      </w:r>
      <w:r w:rsidRPr="000E0EE2">
        <w:rPr>
          <w:noProof w:val="0"/>
        </w:rPr>
      </w:r>
      <w:r w:rsidRPr="000E0EE2">
        <w:rPr>
          <w:noProof w:val="0"/>
        </w:rPr>
        <w:fldChar w:fldCharType="separate"/>
      </w:r>
      <w:r w:rsidRPr="000E0EE2">
        <w:rPr>
          <w:noProof w:val="0"/>
        </w:rPr>
        <w:t>16</w:t>
      </w:r>
      <w:r w:rsidRPr="000E0EE2">
        <w:rPr>
          <w:noProof w:val="0"/>
        </w:rPr>
        <w:fldChar w:fldCharType="end"/>
      </w:r>
    </w:p>
    <w:p w14:paraId="3E7168BD" w14:textId="77777777" w:rsidR="000E0EE2" w:rsidRPr="000E0EE2" w:rsidRDefault="000E0EE2">
      <w:pPr>
        <w:pStyle w:val="TOC1"/>
        <w:rPr>
          <w:rFonts w:eastAsiaTheme="minorEastAsia"/>
          <w:b w:val="0"/>
          <w:noProof w:val="0"/>
          <w:color w:val="auto"/>
          <w:sz w:val="24"/>
          <w:szCs w:val="24"/>
        </w:rPr>
      </w:pPr>
      <w:r w:rsidRPr="000E0EE2">
        <w:rPr>
          <w:rFonts w:cs="Arial"/>
          <w:noProof w:val="0"/>
        </w:rPr>
        <w:t>10</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6 – AtoN Service Craft and Tenders</w:t>
      </w:r>
      <w:r w:rsidRPr="000E0EE2">
        <w:rPr>
          <w:noProof w:val="0"/>
        </w:rPr>
        <w:tab/>
      </w:r>
      <w:r w:rsidRPr="000E0EE2">
        <w:rPr>
          <w:noProof w:val="0"/>
        </w:rPr>
        <w:fldChar w:fldCharType="begin"/>
      </w:r>
      <w:r w:rsidRPr="000E0EE2">
        <w:rPr>
          <w:noProof w:val="0"/>
        </w:rPr>
        <w:instrText xml:space="preserve"> PAGEREF _Toc449336805 \h </w:instrText>
      </w:r>
      <w:r w:rsidRPr="000E0EE2">
        <w:rPr>
          <w:noProof w:val="0"/>
        </w:rPr>
      </w:r>
      <w:r w:rsidRPr="000E0EE2">
        <w:rPr>
          <w:noProof w:val="0"/>
        </w:rPr>
        <w:fldChar w:fldCharType="separate"/>
      </w:r>
      <w:r w:rsidRPr="000E0EE2">
        <w:rPr>
          <w:noProof w:val="0"/>
        </w:rPr>
        <w:t>17</w:t>
      </w:r>
      <w:r w:rsidRPr="000E0EE2">
        <w:rPr>
          <w:noProof w:val="0"/>
        </w:rPr>
        <w:fldChar w:fldCharType="end"/>
      </w:r>
    </w:p>
    <w:p w14:paraId="1FCBEE82" w14:textId="77777777" w:rsidR="000E0EE2" w:rsidRPr="000E0EE2" w:rsidRDefault="000E0EE2">
      <w:pPr>
        <w:pStyle w:val="TOC1"/>
        <w:rPr>
          <w:rFonts w:eastAsiaTheme="minorEastAsia"/>
          <w:b w:val="0"/>
          <w:noProof w:val="0"/>
          <w:color w:val="auto"/>
          <w:sz w:val="24"/>
          <w:szCs w:val="24"/>
        </w:rPr>
      </w:pPr>
      <w:r w:rsidRPr="000E0EE2">
        <w:rPr>
          <w:rFonts w:cs="Arial"/>
          <w:noProof w:val="0"/>
        </w:rPr>
        <w:t>11</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7 – Radar Beacons</w:t>
      </w:r>
      <w:r w:rsidRPr="000E0EE2">
        <w:rPr>
          <w:noProof w:val="0"/>
        </w:rPr>
        <w:tab/>
      </w:r>
      <w:r w:rsidRPr="000E0EE2">
        <w:rPr>
          <w:noProof w:val="0"/>
        </w:rPr>
        <w:fldChar w:fldCharType="begin"/>
      </w:r>
      <w:r w:rsidRPr="000E0EE2">
        <w:rPr>
          <w:noProof w:val="0"/>
        </w:rPr>
        <w:instrText xml:space="preserve"> PAGEREF _Toc449336806 \h </w:instrText>
      </w:r>
      <w:r w:rsidRPr="000E0EE2">
        <w:rPr>
          <w:noProof w:val="0"/>
        </w:rPr>
      </w:r>
      <w:r w:rsidRPr="000E0EE2">
        <w:rPr>
          <w:noProof w:val="0"/>
        </w:rPr>
        <w:fldChar w:fldCharType="separate"/>
      </w:r>
      <w:r w:rsidRPr="000E0EE2">
        <w:rPr>
          <w:noProof w:val="0"/>
        </w:rPr>
        <w:t>17</w:t>
      </w:r>
      <w:r w:rsidRPr="000E0EE2">
        <w:rPr>
          <w:noProof w:val="0"/>
        </w:rPr>
        <w:fldChar w:fldCharType="end"/>
      </w:r>
    </w:p>
    <w:p w14:paraId="6D89AE84" w14:textId="77777777" w:rsidR="000E0EE2" w:rsidRPr="000E0EE2" w:rsidRDefault="000E0EE2">
      <w:pPr>
        <w:pStyle w:val="TOC1"/>
        <w:rPr>
          <w:rFonts w:eastAsiaTheme="minorEastAsia"/>
          <w:b w:val="0"/>
          <w:noProof w:val="0"/>
          <w:color w:val="auto"/>
          <w:sz w:val="24"/>
          <w:szCs w:val="24"/>
        </w:rPr>
      </w:pPr>
      <w:r w:rsidRPr="000E0EE2">
        <w:rPr>
          <w:rFonts w:cs="Arial"/>
          <w:noProof w:val="0"/>
        </w:rPr>
        <w:lastRenderedPageBreak/>
        <w:t>12</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8 – Automatic Identification System</w:t>
      </w:r>
      <w:r w:rsidRPr="000E0EE2">
        <w:rPr>
          <w:noProof w:val="0"/>
        </w:rPr>
        <w:tab/>
      </w:r>
      <w:r w:rsidRPr="000E0EE2">
        <w:rPr>
          <w:noProof w:val="0"/>
        </w:rPr>
        <w:fldChar w:fldCharType="begin"/>
      </w:r>
      <w:r w:rsidRPr="000E0EE2">
        <w:rPr>
          <w:noProof w:val="0"/>
        </w:rPr>
        <w:instrText xml:space="preserve"> PAGEREF _Toc449336807 \h </w:instrText>
      </w:r>
      <w:r w:rsidRPr="000E0EE2">
        <w:rPr>
          <w:noProof w:val="0"/>
        </w:rPr>
      </w:r>
      <w:r w:rsidRPr="000E0EE2">
        <w:rPr>
          <w:noProof w:val="0"/>
        </w:rPr>
        <w:fldChar w:fldCharType="separate"/>
      </w:r>
      <w:r w:rsidRPr="000E0EE2">
        <w:rPr>
          <w:noProof w:val="0"/>
        </w:rPr>
        <w:t>18</w:t>
      </w:r>
      <w:r w:rsidRPr="000E0EE2">
        <w:rPr>
          <w:noProof w:val="0"/>
        </w:rPr>
        <w:fldChar w:fldCharType="end"/>
      </w:r>
    </w:p>
    <w:p w14:paraId="55F8EE1F" w14:textId="77777777" w:rsidR="000E0EE2" w:rsidRPr="000E0EE2" w:rsidRDefault="000E0EE2">
      <w:pPr>
        <w:pStyle w:val="TOC1"/>
        <w:rPr>
          <w:rFonts w:eastAsiaTheme="minorEastAsia"/>
          <w:b w:val="0"/>
          <w:noProof w:val="0"/>
          <w:color w:val="auto"/>
          <w:sz w:val="24"/>
          <w:szCs w:val="24"/>
        </w:rPr>
      </w:pPr>
      <w:r w:rsidRPr="000E0EE2">
        <w:rPr>
          <w:rFonts w:cs="Arial"/>
          <w:noProof w:val="0"/>
        </w:rPr>
        <w:t>13</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9 – RADIONAVIGATION/DGNSS</w:t>
      </w:r>
      <w:r w:rsidRPr="000E0EE2">
        <w:rPr>
          <w:noProof w:val="0"/>
        </w:rPr>
        <w:tab/>
      </w:r>
      <w:r w:rsidRPr="000E0EE2">
        <w:rPr>
          <w:noProof w:val="0"/>
        </w:rPr>
        <w:fldChar w:fldCharType="begin"/>
      </w:r>
      <w:r w:rsidRPr="000E0EE2">
        <w:rPr>
          <w:noProof w:val="0"/>
        </w:rPr>
        <w:instrText xml:space="preserve"> PAGEREF _Toc449336808 \h </w:instrText>
      </w:r>
      <w:r w:rsidRPr="000E0EE2">
        <w:rPr>
          <w:noProof w:val="0"/>
        </w:rPr>
      </w:r>
      <w:r w:rsidRPr="000E0EE2">
        <w:rPr>
          <w:noProof w:val="0"/>
        </w:rPr>
        <w:fldChar w:fldCharType="separate"/>
      </w:r>
      <w:r w:rsidRPr="000E0EE2">
        <w:rPr>
          <w:noProof w:val="0"/>
        </w:rPr>
        <w:t>19</w:t>
      </w:r>
      <w:r w:rsidRPr="000E0EE2">
        <w:rPr>
          <w:noProof w:val="0"/>
        </w:rPr>
        <w:fldChar w:fldCharType="end"/>
      </w:r>
    </w:p>
    <w:p w14:paraId="49D3F1F4" w14:textId="77777777" w:rsidR="000E0EE2" w:rsidRPr="000E0EE2" w:rsidRDefault="000E0EE2">
      <w:pPr>
        <w:pStyle w:val="TOC1"/>
        <w:rPr>
          <w:rFonts w:eastAsiaTheme="minorEastAsia"/>
          <w:b w:val="0"/>
          <w:noProof w:val="0"/>
          <w:color w:val="auto"/>
          <w:sz w:val="24"/>
          <w:szCs w:val="24"/>
        </w:rPr>
      </w:pPr>
      <w:r w:rsidRPr="000E0EE2">
        <w:rPr>
          <w:rFonts w:cs="Arial"/>
          <w:noProof w:val="0"/>
        </w:rPr>
        <w:t>14</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10 – Remote Monitoring and Control</w:t>
      </w:r>
      <w:r w:rsidRPr="000E0EE2">
        <w:rPr>
          <w:noProof w:val="0"/>
        </w:rPr>
        <w:tab/>
      </w:r>
      <w:r w:rsidRPr="000E0EE2">
        <w:rPr>
          <w:noProof w:val="0"/>
        </w:rPr>
        <w:fldChar w:fldCharType="begin"/>
      </w:r>
      <w:r w:rsidRPr="000E0EE2">
        <w:rPr>
          <w:noProof w:val="0"/>
        </w:rPr>
        <w:instrText xml:space="preserve"> PAGEREF _Toc449336809 \h </w:instrText>
      </w:r>
      <w:r w:rsidRPr="000E0EE2">
        <w:rPr>
          <w:noProof w:val="0"/>
        </w:rPr>
      </w:r>
      <w:r w:rsidRPr="000E0EE2">
        <w:rPr>
          <w:noProof w:val="0"/>
        </w:rPr>
        <w:fldChar w:fldCharType="separate"/>
      </w:r>
      <w:r w:rsidRPr="000E0EE2">
        <w:rPr>
          <w:noProof w:val="0"/>
        </w:rPr>
        <w:t>20</w:t>
      </w:r>
      <w:r w:rsidRPr="000E0EE2">
        <w:rPr>
          <w:noProof w:val="0"/>
        </w:rPr>
        <w:fldChar w:fldCharType="end"/>
      </w:r>
    </w:p>
    <w:p w14:paraId="62F5FD8C" w14:textId="77777777" w:rsidR="000E0EE2" w:rsidRPr="000E0EE2" w:rsidRDefault="000E0EE2">
      <w:pPr>
        <w:pStyle w:val="TOC1"/>
        <w:rPr>
          <w:rFonts w:eastAsiaTheme="minorEastAsia"/>
          <w:b w:val="0"/>
          <w:noProof w:val="0"/>
          <w:color w:val="auto"/>
          <w:sz w:val="24"/>
          <w:szCs w:val="24"/>
        </w:rPr>
      </w:pPr>
      <w:r w:rsidRPr="000E0EE2">
        <w:rPr>
          <w:rFonts w:cs="Arial"/>
          <w:noProof w:val="0"/>
        </w:rPr>
        <w:t>15</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11 – Structures, Materials and Maintenance</w:t>
      </w:r>
      <w:r w:rsidRPr="000E0EE2">
        <w:rPr>
          <w:noProof w:val="0"/>
        </w:rPr>
        <w:tab/>
      </w:r>
      <w:r w:rsidRPr="000E0EE2">
        <w:rPr>
          <w:noProof w:val="0"/>
        </w:rPr>
        <w:fldChar w:fldCharType="begin"/>
      </w:r>
      <w:r w:rsidRPr="000E0EE2">
        <w:rPr>
          <w:noProof w:val="0"/>
        </w:rPr>
        <w:instrText xml:space="preserve"> PAGEREF _Toc449336810 \h </w:instrText>
      </w:r>
      <w:r w:rsidRPr="000E0EE2">
        <w:rPr>
          <w:noProof w:val="0"/>
        </w:rPr>
      </w:r>
      <w:r w:rsidRPr="000E0EE2">
        <w:rPr>
          <w:noProof w:val="0"/>
        </w:rPr>
        <w:fldChar w:fldCharType="separate"/>
      </w:r>
      <w:r w:rsidRPr="000E0EE2">
        <w:rPr>
          <w:noProof w:val="0"/>
        </w:rPr>
        <w:t>21</w:t>
      </w:r>
      <w:r w:rsidRPr="000E0EE2">
        <w:rPr>
          <w:noProof w:val="0"/>
        </w:rPr>
        <w:fldChar w:fldCharType="end"/>
      </w:r>
    </w:p>
    <w:p w14:paraId="120CD0E2" w14:textId="77777777" w:rsidR="00642025" w:rsidRPr="000E0EE2" w:rsidRDefault="002A29D4" w:rsidP="007B7FEC">
      <w:pPr>
        <w:rPr>
          <w:color w:val="00558C" w:themeColor="accent1"/>
          <w:sz w:val="22"/>
        </w:rPr>
      </w:pPr>
      <w:r w:rsidRPr="000E0EE2">
        <w:rPr>
          <w:b/>
          <w:color w:val="00558C" w:themeColor="accent1"/>
          <w:sz w:val="22"/>
        </w:rPr>
        <w:fldChar w:fldCharType="end"/>
      </w:r>
    </w:p>
    <w:p w14:paraId="10B62C98" w14:textId="77777777" w:rsidR="00D36983" w:rsidRPr="000E0EE2" w:rsidRDefault="00D36983" w:rsidP="00D36983">
      <w:pPr>
        <w:pStyle w:val="ListofFigures"/>
      </w:pPr>
      <w:r w:rsidRPr="000E0EE2">
        <w:t>List of Tables</w:t>
      </w:r>
    </w:p>
    <w:p w14:paraId="37D9896D" w14:textId="77777777" w:rsidR="000E0EE2" w:rsidRPr="000E0EE2" w:rsidRDefault="00D36983">
      <w:pPr>
        <w:pStyle w:val="TableofFigures"/>
        <w:rPr>
          <w:rFonts w:asciiTheme="minorHAnsi" w:eastAsiaTheme="minorEastAsia" w:hAnsiTheme="minorHAnsi" w:cstheme="minorBidi"/>
          <w:i w:val="0"/>
          <w:noProof w:val="0"/>
          <w:sz w:val="24"/>
          <w:szCs w:val="24"/>
        </w:rPr>
      </w:pPr>
      <w:r w:rsidRPr="000E0EE2">
        <w:rPr>
          <w:noProof w:val="0"/>
        </w:rPr>
        <w:fldChar w:fldCharType="begin"/>
      </w:r>
      <w:r w:rsidRPr="000E0EE2">
        <w:rPr>
          <w:noProof w:val="0"/>
        </w:rPr>
        <w:instrText xml:space="preserve"> TOC \t "Table caption" \c </w:instrText>
      </w:r>
      <w:r w:rsidRPr="000E0EE2">
        <w:rPr>
          <w:noProof w:val="0"/>
        </w:rPr>
        <w:fldChar w:fldCharType="separate"/>
      </w:r>
      <w:r w:rsidR="000E0EE2" w:rsidRPr="000E0EE2">
        <w:rPr>
          <w:i w:val="0"/>
          <w:noProof w:val="0"/>
          <w:lang w:eastAsia="de-DE"/>
        </w:rPr>
        <w:t>Table 1</w:t>
      </w:r>
      <w:r w:rsidR="000E0EE2" w:rsidRPr="000E0EE2">
        <w:rPr>
          <w:rFonts w:asciiTheme="minorHAnsi" w:eastAsiaTheme="minorEastAsia" w:hAnsiTheme="minorHAnsi" w:cstheme="minorBidi"/>
          <w:i w:val="0"/>
          <w:noProof w:val="0"/>
          <w:sz w:val="24"/>
          <w:szCs w:val="24"/>
        </w:rPr>
        <w:tab/>
      </w:r>
      <w:r w:rsidR="000E0EE2" w:rsidRPr="000E0EE2">
        <w:rPr>
          <w:i w:val="0"/>
          <w:noProof w:val="0"/>
          <w:lang w:eastAsia="de-DE"/>
        </w:rPr>
        <w:t>Levels of Competence</w:t>
      </w:r>
      <w:r w:rsidR="000E0EE2" w:rsidRPr="000E0EE2">
        <w:rPr>
          <w:noProof w:val="0"/>
        </w:rPr>
        <w:tab/>
      </w:r>
      <w:r w:rsidR="000E0EE2" w:rsidRPr="000E0EE2">
        <w:rPr>
          <w:noProof w:val="0"/>
        </w:rPr>
        <w:fldChar w:fldCharType="begin"/>
      </w:r>
      <w:r w:rsidR="000E0EE2" w:rsidRPr="000E0EE2">
        <w:rPr>
          <w:noProof w:val="0"/>
        </w:rPr>
        <w:instrText xml:space="preserve"> PAGEREF _Toc449336811 \h </w:instrText>
      </w:r>
      <w:r w:rsidR="000E0EE2" w:rsidRPr="000E0EE2">
        <w:rPr>
          <w:noProof w:val="0"/>
        </w:rPr>
      </w:r>
      <w:r w:rsidR="000E0EE2" w:rsidRPr="000E0EE2">
        <w:rPr>
          <w:noProof w:val="0"/>
        </w:rPr>
        <w:fldChar w:fldCharType="separate"/>
      </w:r>
      <w:r w:rsidR="000E0EE2" w:rsidRPr="000E0EE2">
        <w:rPr>
          <w:noProof w:val="0"/>
        </w:rPr>
        <w:t>6</w:t>
      </w:r>
      <w:r w:rsidR="000E0EE2" w:rsidRPr="000E0EE2">
        <w:rPr>
          <w:noProof w:val="0"/>
        </w:rPr>
        <w:fldChar w:fldCharType="end"/>
      </w:r>
    </w:p>
    <w:p w14:paraId="2F79FC01"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2</w:t>
      </w:r>
      <w:r w:rsidRPr="000E0EE2">
        <w:rPr>
          <w:rFonts w:asciiTheme="minorHAnsi" w:eastAsiaTheme="minorEastAsia" w:hAnsiTheme="minorHAnsi" w:cstheme="minorBidi"/>
          <w:i w:val="0"/>
          <w:noProof w:val="0"/>
          <w:sz w:val="24"/>
          <w:szCs w:val="24"/>
        </w:rPr>
        <w:tab/>
      </w:r>
      <w:r w:rsidRPr="000E0EE2">
        <w:rPr>
          <w:noProof w:val="0"/>
        </w:rPr>
        <w:t>Example Course Outline</w:t>
      </w:r>
      <w:r w:rsidRPr="000E0EE2">
        <w:rPr>
          <w:noProof w:val="0"/>
        </w:rPr>
        <w:tab/>
      </w:r>
      <w:r w:rsidRPr="000E0EE2">
        <w:rPr>
          <w:noProof w:val="0"/>
        </w:rPr>
        <w:fldChar w:fldCharType="begin"/>
      </w:r>
      <w:r w:rsidRPr="000E0EE2">
        <w:rPr>
          <w:noProof w:val="0"/>
        </w:rPr>
        <w:instrText xml:space="preserve"> PAGEREF _Toc449336812 \h </w:instrText>
      </w:r>
      <w:r w:rsidRPr="000E0EE2">
        <w:rPr>
          <w:noProof w:val="0"/>
        </w:rPr>
      </w:r>
      <w:r w:rsidRPr="000E0EE2">
        <w:rPr>
          <w:noProof w:val="0"/>
        </w:rPr>
        <w:fldChar w:fldCharType="separate"/>
      </w:r>
      <w:r w:rsidRPr="000E0EE2">
        <w:rPr>
          <w:noProof w:val="0"/>
        </w:rPr>
        <w:t>10</w:t>
      </w:r>
      <w:r w:rsidRPr="000E0EE2">
        <w:rPr>
          <w:noProof w:val="0"/>
        </w:rPr>
        <w:fldChar w:fldCharType="end"/>
      </w:r>
    </w:p>
    <w:p w14:paraId="75C5914B"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3</w:t>
      </w:r>
      <w:r w:rsidRPr="000E0EE2">
        <w:rPr>
          <w:rFonts w:asciiTheme="minorHAnsi" w:eastAsiaTheme="minorEastAsia" w:hAnsiTheme="minorHAnsi" w:cstheme="minorBidi"/>
          <w:i w:val="0"/>
          <w:noProof w:val="0"/>
          <w:sz w:val="24"/>
          <w:szCs w:val="24"/>
        </w:rPr>
        <w:tab/>
      </w:r>
      <w:r w:rsidRPr="000E0EE2">
        <w:rPr>
          <w:noProof w:val="0"/>
        </w:rPr>
        <w:t>Teaching Syllabus Module 1 – Introduction to Aids to Navigation</w:t>
      </w:r>
      <w:r w:rsidRPr="000E0EE2">
        <w:rPr>
          <w:noProof w:val="0"/>
        </w:rPr>
        <w:tab/>
      </w:r>
      <w:r w:rsidRPr="000E0EE2">
        <w:rPr>
          <w:noProof w:val="0"/>
        </w:rPr>
        <w:fldChar w:fldCharType="begin"/>
      </w:r>
      <w:r w:rsidRPr="000E0EE2">
        <w:rPr>
          <w:noProof w:val="0"/>
        </w:rPr>
        <w:instrText xml:space="preserve"> PAGEREF _Toc449336813 \h </w:instrText>
      </w:r>
      <w:r w:rsidRPr="000E0EE2">
        <w:rPr>
          <w:noProof w:val="0"/>
        </w:rPr>
      </w:r>
      <w:r w:rsidRPr="000E0EE2">
        <w:rPr>
          <w:noProof w:val="0"/>
        </w:rPr>
        <w:fldChar w:fldCharType="separate"/>
      </w:r>
      <w:r w:rsidRPr="000E0EE2">
        <w:rPr>
          <w:noProof w:val="0"/>
        </w:rPr>
        <w:t>13</w:t>
      </w:r>
      <w:r w:rsidRPr="000E0EE2">
        <w:rPr>
          <w:noProof w:val="0"/>
        </w:rPr>
        <w:fldChar w:fldCharType="end"/>
      </w:r>
    </w:p>
    <w:p w14:paraId="3763EFC5"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4</w:t>
      </w:r>
      <w:r w:rsidRPr="000E0EE2">
        <w:rPr>
          <w:rFonts w:asciiTheme="minorHAnsi" w:eastAsiaTheme="minorEastAsia" w:hAnsiTheme="minorHAnsi" w:cstheme="minorBidi"/>
          <w:i w:val="0"/>
          <w:noProof w:val="0"/>
          <w:sz w:val="24"/>
          <w:szCs w:val="24"/>
        </w:rPr>
        <w:tab/>
      </w:r>
      <w:r w:rsidRPr="000E0EE2">
        <w:rPr>
          <w:noProof w:val="0"/>
        </w:rPr>
        <w:t>Teaching Syllabus Module 2 – Power Supplies</w:t>
      </w:r>
      <w:r w:rsidRPr="000E0EE2">
        <w:rPr>
          <w:noProof w:val="0"/>
        </w:rPr>
        <w:tab/>
      </w:r>
      <w:r w:rsidRPr="000E0EE2">
        <w:rPr>
          <w:noProof w:val="0"/>
        </w:rPr>
        <w:fldChar w:fldCharType="begin"/>
      </w:r>
      <w:r w:rsidRPr="000E0EE2">
        <w:rPr>
          <w:noProof w:val="0"/>
        </w:rPr>
        <w:instrText xml:space="preserve"> PAGEREF _Toc449336814 \h </w:instrText>
      </w:r>
      <w:r w:rsidRPr="000E0EE2">
        <w:rPr>
          <w:noProof w:val="0"/>
        </w:rPr>
      </w:r>
      <w:r w:rsidRPr="000E0EE2">
        <w:rPr>
          <w:noProof w:val="0"/>
        </w:rPr>
        <w:fldChar w:fldCharType="separate"/>
      </w:r>
      <w:r w:rsidRPr="000E0EE2">
        <w:rPr>
          <w:noProof w:val="0"/>
        </w:rPr>
        <w:t>14</w:t>
      </w:r>
      <w:r w:rsidRPr="000E0EE2">
        <w:rPr>
          <w:noProof w:val="0"/>
        </w:rPr>
        <w:fldChar w:fldCharType="end"/>
      </w:r>
    </w:p>
    <w:p w14:paraId="0FF2266C"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5</w:t>
      </w:r>
      <w:r w:rsidRPr="000E0EE2">
        <w:rPr>
          <w:rFonts w:asciiTheme="minorHAnsi" w:eastAsiaTheme="minorEastAsia" w:hAnsiTheme="minorHAnsi" w:cstheme="minorBidi"/>
          <w:i w:val="0"/>
          <w:noProof w:val="0"/>
          <w:sz w:val="24"/>
          <w:szCs w:val="24"/>
        </w:rPr>
        <w:tab/>
      </w:r>
      <w:r w:rsidRPr="000E0EE2">
        <w:rPr>
          <w:noProof w:val="0"/>
        </w:rPr>
        <w:t>Teaching Syllabus Module 3 – Lights and Marine Lanterns</w:t>
      </w:r>
      <w:r w:rsidRPr="000E0EE2">
        <w:rPr>
          <w:noProof w:val="0"/>
        </w:rPr>
        <w:tab/>
      </w:r>
      <w:r w:rsidRPr="000E0EE2">
        <w:rPr>
          <w:noProof w:val="0"/>
        </w:rPr>
        <w:fldChar w:fldCharType="begin"/>
      </w:r>
      <w:r w:rsidRPr="000E0EE2">
        <w:rPr>
          <w:noProof w:val="0"/>
        </w:rPr>
        <w:instrText xml:space="preserve"> PAGEREF _Toc449336815 \h </w:instrText>
      </w:r>
      <w:r w:rsidRPr="000E0EE2">
        <w:rPr>
          <w:noProof w:val="0"/>
        </w:rPr>
      </w:r>
      <w:r w:rsidRPr="000E0EE2">
        <w:rPr>
          <w:noProof w:val="0"/>
        </w:rPr>
        <w:fldChar w:fldCharType="separate"/>
      </w:r>
      <w:r w:rsidRPr="000E0EE2">
        <w:rPr>
          <w:noProof w:val="0"/>
        </w:rPr>
        <w:t>15</w:t>
      </w:r>
      <w:r w:rsidRPr="000E0EE2">
        <w:rPr>
          <w:noProof w:val="0"/>
        </w:rPr>
        <w:fldChar w:fldCharType="end"/>
      </w:r>
    </w:p>
    <w:p w14:paraId="57B8A625"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6</w:t>
      </w:r>
      <w:r w:rsidRPr="000E0EE2">
        <w:rPr>
          <w:rFonts w:asciiTheme="minorHAnsi" w:eastAsiaTheme="minorEastAsia" w:hAnsiTheme="minorHAnsi" w:cstheme="minorBidi"/>
          <w:i w:val="0"/>
          <w:noProof w:val="0"/>
          <w:sz w:val="24"/>
          <w:szCs w:val="24"/>
        </w:rPr>
        <w:tab/>
      </w:r>
      <w:r w:rsidRPr="000E0EE2">
        <w:rPr>
          <w:noProof w:val="0"/>
        </w:rPr>
        <w:t>Teaching Syllabus Module 4 – Sound Signals</w:t>
      </w:r>
      <w:r w:rsidRPr="000E0EE2">
        <w:rPr>
          <w:noProof w:val="0"/>
        </w:rPr>
        <w:tab/>
      </w:r>
      <w:r w:rsidRPr="000E0EE2">
        <w:rPr>
          <w:noProof w:val="0"/>
        </w:rPr>
        <w:fldChar w:fldCharType="begin"/>
      </w:r>
      <w:r w:rsidRPr="000E0EE2">
        <w:rPr>
          <w:noProof w:val="0"/>
        </w:rPr>
        <w:instrText xml:space="preserve"> PAGEREF _Toc449336816 \h </w:instrText>
      </w:r>
      <w:r w:rsidRPr="000E0EE2">
        <w:rPr>
          <w:noProof w:val="0"/>
        </w:rPr>
      </w:r>
      <w:r w:rsidRPr="000E0EE2">
        <w:rPr>
          <w:noProof w:val="0"/>
        </w:rPr>
        <w:fldChar w:fldCharType="separate"/>
      </w:r>
      <w:r w:rsidRPr="000E0EE2">
        <w:rPr>
          <w:noProof w:val="0"/>
        </w:rPr>
        <w:t>16</w:t>
      </w:r>
      <w:r w:rsidRPr="000E0EE2">
        <w:rPr>
          <w:noProof w:val="0"/>
        </w:rPr>
        <w:fldChar w:fldCharType="end"/>
      </w:r>
    </w:p>
    <w:p w14:paraId="61CABA06"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7</w:t>
      </w:r>
      <w:r w:rsidRPr="000E0EE2">
        <w:rPr>
          <w:rFonts w:asciiTheme="minorHAnsi" w:eastAsiaTheme="minorEastAsia" w:hAnsiTheme="minorHAnsi" w:cstheme="minorBidi"/>
          <w:i w:val="0"/>
          <w:noProof w:val="0"/>
          <w:sz w:val="24"/>
          <w:szCs w:val="24"/>
        </w:rPr>
        <w:tab/>
      </w:r>
      <w:r w:rsidRPr="000E0EE2">
        <w:rPr>
          <w:noProof w:val="0"/>
        </w:rPr>
        <w:t>Teaching Syllabus Module 5 – Paintings and Coatings</w:t>
      </w:r>
      <w:r w:rsidRPr="000E0EE2">
        <w:rPr>
          <w:noProof w:val="0"/>
        </w:rPr>
        <w:tab/>
      </w:r>
      <w:r w:rsidRPr="000E0EE2">
        <w:rPr>
          <w:noProof w:val="0"/>
        </w:rPr>
        <w:fldChar w:fldCharType="begin"/>
      </w:r>
      <w:r w:rsidRPr="000E0EE2">
        <w:rPr>
          <w:noProof w:val="0"/>
        </w:rPr>
        <w:instrText xml:space="preserve"> PAGEREF _Toc449336817 \h </w:instrText>
      </w:r>
      <w:r w:rsidRPr="000E0EE2">
        <w:rPr>
          <w:noProof w:val="0"/>
        </w:rPr>
      </w:r>
      <w:r w:rsidRPr="000E0EE2">
        <w:rPr>
          <w:noProof w:val="0"/>
        </w:rPr>
        <w:fldChar w:fldCharType="separate"/>
      </w:r>
      <w:r w:rsidRPr="000E0EE2">
        <w:rPr>
          <w:noProof w:val="0"/>
        </w:rPr>
        <w:t>16</w:t>
      </w:r>
      <w:r w:rsidRPr="000E0EE2">
        <w:rPr>
          <w:noProof w:val="0"/>
        </w:rPr>
        <w:fldChar w:fldCharType="end"/>
      </w:r>
    </w:p>
    <w:p w14:paraId="394F5731"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8</w:t>
      </w:r>
      <w:r w:rsidRPr="000E0EE2">
        <w:rPr>
          <w:rFonts w:asciiTheme="minorHAnsi" w:eastAsiaTheme="minorEastAsia" w:hAnsiTheme="minorHAnsi" w:cstheme="minorBidi"/>
          <w:i w:val="0"/>
          <w:noProof w:val="0"/>
          <w:sz w:val="24"/>
          <w:szCs w:val="24"/>
        </w:rPr>
        <w:tab/>
      </w:r>
      <w:r w:rsidRPr="000E0EE2">
        <w:rPr>
          <w:noProof w:val="0"/>
        </w:rPr>
        <w:t>Teaching Syllabus Module 6 – AtoN service Craft and Buoy Tenders</w:t>
      </w:r>
      <w:r w:rsidRPr="000E0EE2">
        <w:rPr>
          <w:noProof w:val="0"/>
        </w:rPr>
        <w:tab/>
      </w:r>
      <w:r w:rsidRPr="000E0EE2">
        <w:rPr>
          <w:noProof w:val="0"/>
        </w:rPr>
        <w:fldChar w:fldCharType="begin"/>
      </w:r>
      <w:r w:rsidRPr="000E0EE2">
        <w:rPr>
          <w:noProof w:val="0"/>
        </w:rPr>
        <w:instrText xml:space="preserve"> PAGEREF _Toc449336818 \h </w:instrText>
      </w:r>
      <w:r w:rsidRPr="000E0EE2">
        <w:rPr>
          <w:noProof w:val="0"/>
        </w:rPr>
      </w:r>
      <w:r w:rsidRPr="000E0EE2">
        <w:rPr>
          <w:noProof w:val="0"/>
        </w:rPr>
        <w:fldChar w:fldCharType="separate"/>
      </w:r>
      <w:r w:rsidRPr="000E0EE2">
        <w:rPr>
          <w:noProof w:val="0"/>
        </w:rPr>
        <w:t>17</w:t>
      </w:r>
      <w:r w:rsidRPr="000E0EE2">
        <w:rPr>
          <w:noProof w:val="0"/>
        </w:rPr>
        <w:fldChar w:fldCharType="end"/>
      </w:r>
    </w:p>
    <w:p w14:paraId="33D0B291"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9</w:t>
      </w:r>
      <w:r w:rsidRPr="000E0EE2">
        <w:rPr>
          <w:rFonts w:asciiTheme="minorHAnsi" w:eastAsiaTheme="minorEastAsia" w:hAnsiTheme="minorHAnsi" w:cstheme="minorBidi"/>
          <w:i w:val="0"/>
          <w:noProof w:val="0"/>
          <w:sz w:val="24"/>
          <w:szCs w:val="24"/>
        </w:rPr>
        <w:tab/>
      </w:r>
      <w:r w:rsidRPr="000E0EE2">
        <w:rPr>
          <w:noProof w:val="0"/>
        </w:rPr>
        <w:t>Teaching Syllabus Module 7 – Radar Beacon</w:t>
      </w:r>
      <w:r w:rsidRPr="000E0EE2">
        <w:rPr>
          <w:noProof w:val="0"/>
        </w:rPr>
        <w:tab/>
      </w:r>
      <w:r w:rsidRPr="000E0EE2">
        <w:rPr>
          <w:noProof w:val="0"/>
        </w:rPr>
        <w:fldChar w:fldCharType="begin"/>
      </w:r>
      <w:r w:rsidRPr="000E0EE2">
        <w:rPr>
          <w:noProof w:val="0"/>
        </w:rPr>
        <w:instrText xml:space="preserve"> PAGEREF _Toc449336819 \h </w:instrText>
      </w:r>
      <w:r w:rsidRPr="000E0EE2">
        <w:rPr>
          <w:noProof w:val="0"/>
        </w:rPr>
      </w:r>
      <w:r w:rsidRPr="000E0EE2">
        <w:rPr>
          <w:noProof w:val="0"/>
        </w:rPr>
        <w:fldChar w:fldCharType="separate"/>
      </w:r>
      <w:r w:rsidRPr="000E0EE2">
        <w:rPr>
          <w:noProof w:val="0"/>
        </w:rPr>
        <w:t>17</w:t>
      </w:r>
      <w:r w:rsidRPr="000E0EE2">
        <w:rPr>
          <w:noProof w:val="0"/>
        </w:rPr>
        <w:fldChar w:fldCharType="end"/>
      </w:r>
    </w:p>
    <w:p w14:paraId="685F2E41"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10</w:t>
      </w:r>
      <w:r w:rsidRPr="000E0EE2">
        <w:rPr>
          <w:rFonts w:asciiTheme="minorHAnsi" w:eastAsiaTheme="minorEastAsia" w:hAnsiTheme="minorHAnsi" w:cstheme="minorBidi"/>
          <w:i w:val="0"/>
          <w:noProof w:val="0"/>
          <w:sz w:val="24"/>
          <w:szCs w:val="24"/>
        </w:rPr>
        <w:tab/>
      </w:r>
      <w:r w:rsidRPr="000E0EE2">
        <w:rPr>
          <w:noProof w:val="0"/>
        </w:rPr>
        <w:t>Teaching Syllabus Module 8 – Automatic Identification System</w:t>
      </w:r>
      <w:r w:rsidRPr="000E0EE2">
        <w:rPr>
          <w:noProof w:val="0"/>
        </w:rPr>
        <w:tab/>
      </w:r>
      <w:r w:rsidRPr="000E0EE2">
        <w:rPr>
          <w:noProof w:val="0"/>
        </w:rPr>
        <w:fldChar w:fldCharType="begin"/>
      </w:r>
      <w:r w:rsidRPr="000E0EE2">
        <w:rPr>
          <w:noProof w:val="0"/>
        </w:rPr>
        <w:instrText xml:space="preserve"> PAGEREF _Toc449336820 \h </w:instrText>
      </w:r>
      <w:r w:rsidRPr="000E0EE2">
        <w:rPr>
          <w:noProof w:val="0"/>
        </w:rPr>
      </w:r>
      <w:r w:rsidRPr="000E0EE2">
        <w:rPr>
          <w:noProof w:val="0"/>
        </w:rPr>
        <w:fldChar w:fldCharType="separate"/>
      </w:r>
      <w:r w:rsidRPr="000E0EE2">
        <w:rPr>
          <w:noProof w:val="0"/>
        </w:rPr>
        <w:t>18</w:t>
      </w:r>
      <w:r w:rsidRPr="000E0EE2">
        <w:rPr>
          <w:noProof w:val="0"/>
        </w:rPr>
        <w:fldChar w:fldCharType="end"/>
      </w:r>
    </w:p>
    <w:p w14:paraId="267E5BB1"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11</w:t>
      </w:r>
      <w:r w:rsidRPr="000E0EE2">
        <w:rPr>
          <w:rFonts w:asciiTheme="minorHAnsi" w:eastAsiaTheme="minorEastAsia" w:hAnsiTheme="minorHAnsi" w:cstheme="minorBidi"/>
          <w:i w:val="0"/>
          <w:noProof w:val="0"/>
          <w:sz w:val="24"/>
          <w:szCs w:val="24"/>
        </w:rPr>
        <w:tab/>
      </w:r>
      <w:r w:rsidRPr="000E0EE2">
        <w:rPr>
          <w:noProof w:val="0"/>
        </w:rPr>
        <w:t>Teaching Syllabus Module 9 – Radionavigation and Differential Global Navigation Satellite Systems</w:t>
      </w:r>
      <w:r w:rsidRPr="000E0EE2">
        <w:rPr>
          <w:noProof w:val="0"/>
        </w:rPr>
        <w:tab/>
      </w:r>
      <w:r w:rsidRPr="000E0EE2">
        <w:rPr>
          <w:noProof w:val="0"/>
        </w:rPr>
        <w:fldChar w:fldCharType="begin"/>
      </w:r>
      <w:r w:rsidRPr="000E0EE2">
        <w:rPr>
          <w:noProof w:val="0"/>
        </w:rPr>
        <w:instrText xml:space="preserve"> PAGEREF _Toc449336821 \h </w:instrText>
      </w:r>
      <w:r w:rsidRPr="000E0EE2">
        <w:rPr>
          <w:noProof w:val="0"/>
        </w:rPr>
      </w:r>
      <w:r w:rsidRPr="000E0EE2">
        <w:rPr>
          <w:noProof w:val="0"/>
        </w:rPr>
        <w:fldChar w:fldCharType="separate"/>
      </w:r>
      <w:r w:rsidRPr="000E0EE2">
        <w:rPr>
          <w:noProof w:val="0"/>
        </w:rPr>
        <w:t>19</w:t>
      </w:r>
      <w:r w:rsidRPr="000E0EE2">
        <w:rPr>
          <w:noProof w:val="0"/>
        </w:rPr>
        <w:fldChar w:fldCharType="end"/>
      </w:r>
    </w:p>
    <w:p w14:paraId="5890543D"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12</w:t>
      </w:r>
      <w:r w:rsidRPr="000E0EE2">
        <w:rPr>
          <w:rFonts w:asciiTheme="minorHAnsi" w:eastAsiaTheme="minorEastAsia" w:hAnsiTheme="minorHAnsi" w:cstheme="minorBidi"/>
          <w:i w:val="0"/>
          <w:noProof w:val="0"/>
          <w:sz w:val="24"/>
          <w:szCs w:val="24"/>
        </w:rPr>
        <w:tab/>
      </w:r>
      <w:r w:rsidRPr="000E0EE2">
        <w:rPr>
          <w:noProof w:val="0"/>
        </w:rPr>
        <w:t>Teaching Syllabus Module 10 – Remote Monitoring and Control</w:t>
      </w:r>
      <w:r w:rsidRPr="000E0EE2">
        <w:rPr>
          <w:noProof w:val="0"/>
        </w:rPr>
        <w:tab/>
      </w:r>
      <w:r w:rsidRPr="000E0EE2">
        <w:rPr>
          <w:noProof w:val="0"/>
        </w:rPr>
        <w:fldChar w:fldCharType="begin"/>
      </w:r>
      <w:r w:rsidRPr="000E0EE2">
        <w:rPr>
          <w:noProof w:val="0"/>
        </w:rPr>
        <w:instrText xml:space="preserve"> PAGEREF _Toc449336822 \h </w:instrText>
      </w:r>
      <w:r w:rsidRPr="000E0EE2">
        <w:rPr>
          <w:noProof w:val="0"/>
        </w:rPr>
      </w:r>
      <w:r w:rsidRPr="000E0EE2">
        <w:rPr>
          <w:noProof w:val="0"/>
        </w:rPr>
        <w:fldChar w:fldCharType="separate"/>
      </w:r>
      <w:r w:rsidRPr="000E0EE2">
        <w:rPr>
          <w:noProof w:val="0"/>
        </w:rPr>
        <w:t>20</w:t>
      </w:r>
      <w:r w:rsidRPr="000E0EE2">
        <w:rPr>
          <w:noProof w:val="0"/>
        </w:rPr>
        <w:fldChar w:fldCharType="end"/>
      </w:r>
    </w:p>
    <w:p w14:paraId="33FC982E"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13</w:t>
      </w:r>
      <w:r w:rsidRPr="000E0EE2">
        <w:rPr>
          <w:rFonts w:asciiTheme="minorHAnsi" w:eastAsiaTheme="minorEastAsia" w:hAnsiTheme="minorHAnsi" w:cstheme="minorBidi"/>
          <w:i w:val="0"/>
          <w:noProof w:val="0"/>
          <w:sz w:val="24"/>
          <w:szCs w:val="24"/>
        </w:rPr>
        <w:tab/>
      </w:r>
      <w:r w:rsidRPr="000E0EE2">
        <w:rPr>
          <w:noProof w:val="0"/>
        </w:rPr>
        <w:t>Teaching Syllabus Module 11 – Structures, Materials and AtoN Maintenance</w:t>
      </w:r>
      <w:r w:rsidRPr="000E0EE2">
        <w:rPr>
          <w:noProof w:val="0"/>
        </w:rPr>
        <w:tab/>
      </w:r>
      <w:r w:rsidRPr="000E0EE2">
        <w:rPr>
          <w:noProof w:val="0"/>
        </w:rPr>
        <w:fldChar w:fldCharType="begin"/>
      </w:r>
      <w:r w:rsidRPr="000E0EE2">
        <w:rPr>
          <w:noProof w:val="0"/>
        </w:rPr>
        <w:instrText xml:space="preserve"> PAGEREF _Toc449336823 \h </w:instrText>
      </w:r>
      <w:r w:rsidRPr="000E0EE2">
        <w:rPr>
          <w:noProof w:val="0"/>
        </w:rPr>
      </w:r>
      <w:r w:rsidRPr="000E0EE2">
        <w:rPr>
          <w:noProof w:val="0"/>
        </w:rPr>
        <w:fldChar w:fldCharType="separate"/>
      </w:r>
      <w:r w:rsidRPr="000E0EE2">
        <w:rPr>
          <w:noProof w:val="0"/>
        </w:rPr>
        <w:t>21</w:t>
      </w:r>
      <w:r w:rsidRPr="000E0EE2">
        <w:rPr>
          <w:noProof w:val="0"/>
        </w:rPr>
        <w:fldChar w:fldCharType="end"/>
      </w:r>
    </w:p>
    <w:p w14:paraId="7C66E563" w14:textId="77777777" w:rsidR="00D36983" w:rsidRPr="000E0EE2" w:rsidRDefault="00D36983" w:rsidP="00D36983">
      <w:r w:rsidRPr="000E0EE2">
        <w:fldChar w:fldCharType="end"/>
      </w:r>
    </w:p>
    <w:p w14:paraId="127B0E83" w14:textId="77777777" w:rsidR="00EB6F3C" w:rsidRPr="000E0EE2" w:rsidRDefault="00EB6F3C" w:rsidP="00883AE3"/>
    <w:p w14:paraId="15E881B2" w14:textId="77777777" w:rsidR="00790277" w:rsidRPr="000E0EE2" w:rsidRDefault="00790277" w:rsidP="003274DB">
      <w:pPr>
        <w:sectPr w:rsidR="00790277" w:rsidRPr="000E0EE2" w:rsidSect="00292085">
          <w:headerReference w:type="default" r:id="rId14"/>
          <w:pgSz w:w="11906" w:h="16838" w:code="9"/>
          <w:pgMar w:top="567" w:right="794" w:bottom="567" w:left="907" w:header="567" w:footer="567" w:gutter="0"/>
          <w:cols w:space="708"/>
          <w:docGrid w:linePitch="360"/>
        </w:sectPr>
      </w:pPr>
    </w:p>
    <w:p w14:paraId="13C455CB" w14:textId="77777777" w:rsidR="00465491" w:rsidRPr="000E0EE2" w:rsidRDefault="00465491" w:rsidP="00465491">
      <w:pPr>
        <w:pStyle w:val="Forward"/>
      </w:pPr>
      <w:bookmarkStart w:id="4" w:name="_Toc419881195"/>
      <w:r w:rsidRPr="000E0EE2">
        <w:lastRenderedPageBreak/>
        <w:t>FOREWORD</w:t>
      </w:r>
      <w:bookmarkEnd w:id="4"/>
    </w:p>
    <w:p w14:paraId="6E1C1533" w14:textId="77777777" w:rsidR="00DF331D" w:rsidRPr="000E0EE2" w:rsidRDefault="00DF331D" w:rsidP="00DF331D">
      <w:pPr>
        <w:pStyle w:val="BodyText"/>
        <w:rPr>
          <w:lang w:eastAsia="de-DE"/>
        </w:rPr>
      </w:pPr>
      <w:r w:rsidRPr="000E0EE2">
        <w:rPr>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666382B" w14:textId="77777777" w:rsidR="00DF331D" w:rsidRPr="000E0EE2" w:rsidRDefault="00DF331D" w:rsidP="00DF331D">
      <w:pPr>
        <w:pStyle w:val="BodyText"/>
        <w:rPr>
          <w:lang w:eastAsia="de-DE"/>
        </w:rPr>
      </w:pPr>
      <w:r w:rsidRPr="000E0EE2">
        <w:rPr>
          <w:lang w:eastAsia="de-DE"/>
        </w:rPr>
        <w:t xml:space="preserve">Under the SOLAS Convention, Chapter 5, Regulation 13, paragraph 2; Contracting Governments, mindful of their obligations published by the International Maritime Organisation, undertake to consider international recommendations and guidelines when establishing aids to navigation. </w:t>
      </w:r>
      <w:r w:rsidR="00556969">
        <w:rPr>
          <w:lang w:eastAsia="de-DE"/>
        </w:rPr>
        <w:t xml:space="preserve"> </w:t>
      </w:r>
      <w:r w:rsidRPr="000E0EE2">
        <w:rPr>
          <w:lang w:eastAsia="de-DE"/>
        </w:rPr>
        <w:t>Because such publications should include recommendations on the training and qualification of AtoN technicians, IALA has adopted Recommendation E-141 on Standards for Training and Certification of AtoN personnel.</w:t>
      </w:r>
    </w:p>
    <w:p w14:paraId="5A85A029" w14:textId="77777777" w:rsidR="00DF331D" w:rsidRPr="000E0EE2" w:rsidRDefault="00DF331D" w:rsidP="00DF331D">
      <w:pPr>
        <w:pStyle w:val="BodyText"/>
        <w:rPr>
          <w:lang w:eastAsia="de-DE"/>
        </w:rPr>
      </w:pPr>
      <w:r w:rsidRPr="00DA09C7">
        <w:rPr>
          <w:lang w:eastAsia="de-DE"/>
        </w:rPr>
        <w:t xml:space="preserve">Mindful of the desire to ensure conformance with Recommendation E-141 on </w:t>
      </w:r>
      <w:r w:rsidRPr="00DA09C7">
        <w:rPr>
          <w:bCs/>
          <w:color w:val="000000"/>
        </w:rPr>
        <w:t xml:space="preserve">Standards for Training and Certification of </w:t>
      </w:r>
      <w:proofErr w:type="gramStart"/>
      <w:r w:rsidRPr="00DA09C7">
        <w:rPr>
          <w:bCs/>
          <w:color w:val="000000"/>
        </w:rPr>
        <w:t>AtoN</w:t>
      </w:r>
      <w:proofErr w:type="gramEnd"/>
      <w:r w:rsidRPr="00DA09C7">
        <w:rPr>
          <w:bCs/>
          <w:color w:val="000000"/>
        </w:rPr>
        <w:t xml:space="preserve"> Personnel</w:t>
      </w:r>
      <w:r w:rsidRPr="00DA09C7">
        <w:rPr>
          <w:lang w:eastAsia="de-DE"/>
        </w:rPr>
        <w:t>, IALA Committees working closely with the IALA World Wide Academy (The Academy) have developed a series of Model Courses covering elements of training for AtoN personnel having Level 2 technician functions.  It is intended that such courses shall be conducted by a Training Institute or Organisation accredited by a Competent Authority.</w:t>
      </w:r>
      <w:r w:rsidRPr="00DA09C7">
        <w:rPr>
          <w:rStyle w:val="FootnoteReference"/>
          <w:rFonts w:ascii="Calibri" w:hAnsi="Calibri"/>
        </w:rPr>
        <w:footnoteReference w:id="1"/>
      </w:r>
    </w:p>
    <w:p w14:paraId="535E3D3A" w14:textId="77777777" w:rsidR="00465491" w:rsidRPr="000E0EE2" w:rsidRDefault="00DF331D" w:rsidP="00DF331D">
      <w:pPr>
        <w:pStyle w:val="BodyText"/>
      </w:pPr>
      <w:r w:rsidRPr="000E0EE2">
        <w:rPr>
          <w:lang w:eastAsia="de-DE"/>
        </w:rPr>
        <w:t>This model course is intended to provide national members and other appropriate authorities charged with the provision of AtoN services with an overview and specific guidance on the training of AtoN technicians.  Assistance in implementing this and other model courses may be obtained from the IALA World Wide Academy at the following address:</w:t>
      </w:r>
    </w:p>
    <w:p w14:paraId="615FCF55" w14:textId="77777777" w:rsidR="00D95BDA" w:rsidRPr="000E0EE2" w:rsidRDefault="00D95BDA" w:rsidP="00465491">
      <w:pPr>
        <w:pStyle w:val="BodyText"/>
      </w:pPr>
    </w:p>
    <w:p w14:paraId="33A1D3FC" w14:textId="77777777" w:rsidR="00D95BDA" w:rsidRPr="000E0EE2" w:rsidRDefault="00D95BDA" w:rsidP="00465491">
      <w:pPr>
        <w:pStyle w:val="BodyText"/>
      </w:pPr>
    </w:p>
    <w:p w14:paraId="624E37CC" w14:textId="77777777" w:rsidR="00E65014" w:rsidRPr="000E0EE2" w:rsidRDefault="00E65014" w:rsidP="00465491">
      <w:pPr>
        <w:pStyle w:val="BodyText"/>
      </w:pPr>
    </w:p>
    <w:p w14:paraId="6DBF715C" w14:textId="77777777" w:rsidR="00E65014" w:rsidRPr="000E0EE2" w:rsidRDefault="00E65014" w:rsidP="00E65014">
      <w:pPr>
        <w:pStyle w:val="BodyText"/>
        <w:tabs>
          <w:tab w:val="left" w:pos="6521"/>
          <w:tab w:val="left" w:pos="7513"/>
        </w:tabs>
        <w:spacing w:after="0"/>
        <w:rPr>
          <w:lang w:eastAsia="de-DE"/>
        </w:rPr>
      </w:pPr>
      <w:r w:rsidRPr="000E0EE2">
        <w:rPr>
          <w:lang w:eastAsia="de-DE"/>
        </w:rPr>
        <w:t>The Secretary-General</w:t>
      </w:r>
    </w:p>
    <w:p w14:paraId="646CD7F9" w14:textId="77777777" w:rsidR="00E65014" w:rsidRPr="000E0EE2" w:rsidRDefault="00E65014" w:rsidP="00E65014">
      <w:pPr>
        <w:pStyle w:val="BodyText"/>
        <w:tabs>
          <w:tab w:val="left" w:pos="6521"/>
          <w:tab w:val="left" w:pos="7513"/>
        </w:tabs>
        <w:spacing w:after="0"/>
        <w:rPr>
          <w:lang w:eastAsia="de-DE"/>
        </w:rPr>
      </w:pPr>
      <w:r w:rsidRPr="000E0EE2">
        <w:rPr>
          <w:lang w:eastAsia="de-DE"/>
        </w:rPr>
        <w:t>IALA</w:t>
      </w:r>
      <w:r w:rsidRPr="000E0EE2">
        <w:rPr>
          <w:lang w:eastAsia="de-DE"/>
        </w:rPr>
        <w:tab/>
        <w:t>Tel:</w:t>
      </w:r>
      <w:r w:rsidRPr="000E0EE2">
        <w:rPr>
          <w:lang w:eastAsia="de-DE"/>
        </w:rPr>
        <w:tab/>
        <w:t>(+) 33 1 34 51 70 01</w:t>
      </w:r>
    </w:p>
    <w:p w14:paraId="3EA6478B" w14:textId="77777777" w:rsidR="00E65014" w:rsidRPr="000E0EE2" w:rsidRDefault="00E65014" w:rsidP="00E65014">
      <w:pPr>
        <w:pStyle w:val="BodyText"/>
        <w:tabs>
          <w:tab w:val="left" w:pos="6521"/>
          <w:tab w:val="left" w:pos="7513"/>
        </w:tabs>
        <w:spacing w:after="0"/>
        <w:rPr>
          <w:lang w:eastAsia="de-DE"/>
        </w:rPr>
      </w:pPr>
      <w:r w:rsidRPr="000E0EE2">
        <w:rPr>
          <w:lang w:eastAsia="de-DE"/>
        </w:rPr>
        <w:t xml:space="preserve">10 rue des </w:t>
      </w:r>
      <w:proofErr w:type="spellStart"/>
      <w:r w:rsidRPr="000E0EE2">
        <w:rPr>
          <w:lang w:eastAsia="de-DE"/>
        </w:rPr>
        <w:t>Gaudines</w:t>
      </w:r>
      <w:proofErr w:type="spellEnd"/>
      <w:r w:rsidRPr="000E0EE2">
        <w:rPr>
          <w:lang w:eastAsia="de-DE"/>
        </w:rPr>
        <w:tab/>
        <w:t>Fax:</w:t>
      </w:r>
      <w:r w:rsidRPr="000E0EE2">
        <w:rPr>
          <w:lang w:eastAsia="de-DE"/>
        </w:rPr>
        <w:tab/>
        <w:t>(+) 33 1 34 51 82 05</w:t>
      </w:r>
    </w:p>
    <w:p w14:paraId="0C138268" w14:textId="77777777" w:rsidR="00E65014" w:rsidRPr="000E0EE2" w:rsidRDefault="00E65014" w:rsidP="00E65014">
      <w:pPr>
        <w:pStyle w:val="BodyText"/>
        <w:tabs>
          <w:tab w:val="left" w:pos="6521"/>
          <w:tab w:val="left" w:pos="7513"/>
        </w:tabs>
        <w:spacing w:after="0"/>
      </w:pPr>
      <w:r w:rsidRPr="000E0EE2">
        <w:rPr>
          <w:lang w:eastAsia="de-DE"/>
        </w:rPr>
        <w:t xml:space="preserve">78100 Saint </w:t>
      </w:r>
      <w:proofErr w:type="spellStart"/>
      <w:r w:rsidRPr="000E0EE2">
        <w:rPr>
          <w:lang w:eastAsia="de-DE"/>
        </w:rPr>
        <w:t>Germain-en-Laye</w:t>
      </w:r>
      <w:proofErr w:type="spellEnd"/>
      <w:r w:rsidRPr="000E0EE2">
        <w:rPr>
          <w:lang w:eastAsia="de-DE"/>
        </w:rPr>
        <w:tab/>
        <w:t>e-mail:</w:t>
      </w:r>
      <w:r w:rsidRPr="000E0EE2">
        <w:rPr>
          <w:lang w:eastAsia="de-DE"/>
        </w:rPr>
        <w:tab/>
      </w:r>
      <w:hyperlink r:id="rId15" w:history="1">
        <w:r w:rsidRPr="000E0EE2">
          <w:rPr>
            <w:rStyle w:val="Hyperlink"/>
            <w:rFonts w:eastAsia="Calibri"/>
          </w:rPr>
          <w:t>academy@iala-aism.org</w:t>
        </w:r>
      </w:hyperlink>
    </w:p>
    <w:p w14:paraId="637E7A44" w14:textId="77777777" w:rsidR="00E65014" w:rsidRPr="000E0EE2" w:rsidRDefault="00E65014" w:rsidP="00E65014">
      <w:pPr>
        <w:pStyle w:val="BodyText"/>
        <w:tabs>
          <w:tab w:val="left" w:pos="6521"/>
          <w:tab w:val="left" w:pos="7513"/>
        </w:tabs>
        <w:rPr>
          <w:rStyle w:val="Hyperlink"/>
          <w:rFonts w:cs="Arial"/>
          <w:lang w:eastAsia="de-DE"/>
        </w:rPr>
      </w:pPr>
      <w:r w:rsidRPr="000E0EE2">
        <w:rPr>
          <w:lang w:eastAsia="de-DE"/>
        </w:rPr>
        <w:t>France</w:t>
      </w:r>
      <w:r w:rsidRPr="000E0EE2">
        <w:rPr>
          <w:lang w:eastAsia="de-DE"/>
        </w:rPr>
        <w:tab/>
        <w:t>Internet:</w:t>
      </w:r>
      <w:r w:rsidRPr="000E0EE2">
        <w:rPr>
          <w:lang w:eastAsia="de-DE"/>
        </w:rPr>
        <w:tab/>
      </w:r>
      <w:hyperlink r:id="rId16" w:history="1">
        <w:r w:rsidRPr="000E0EE2">
          <w:rPr>
            <w:rStyle w:val="Hyperlink"/>
            <w:rFonts w:cs="Arial"/>
            <w:lang w:eastAsia="de-DE"/>
          </w:rPr>
          <w:t>www.iala-aism.org</w:t>
        </w:r>
      </w:hyperlink>
    </w:p>
    <w:p w14:paraId="06255C2C" w14:textId="77777777" w:rsidR="002E22F4" w:rsidRPr="000E0EE2" w:rsidRDefault="002E22F4" w:rsidP="00AC1940">
      <w:pPr>
        <w:pStyle w:val="BodyText"/>
        <w:tabs>
          <w:tab w:val="left" w:pos="6521"/>
          <w:tab w:val="left" w:pos="7513"/>
        </w:tabs>
        <w:rPr>
          <w:rStyle w:val="Hyperlink"/>
          <w:rFonts w:cs="Arial"/>
          <w:lang w:eastAsia="de-DE"/>
        </w:rPr>
      </w:pPr>
    </w:p>
    <w:p w14:paraId="624DB2D0" w14:textId="77777777" w:rsidR="00465491" w:rsidRPr="000E0EE2" w:rsidRDefault="00465491" w:rsidP="00AC1940">
      <w:pPr>
        <w:pStyle w:val="BodyText"/>
        <w:tabs>
          <w:tab w:val="left" w:pos="6521"/>
          <w:tab w:val="left" w:pos="7513"/>
        </w:tabs>
      </w:pPr>
      <w:r w:rsidRPr="000E0EE2">
        <w:br w:type="page"/>
      </w:r>
    </w:p>
    <w:p w14:paraId="59D1C38E" w14:textId="77777777" w:rsidR="00465491" w:rsidRPr="000E0EE2" w:rsidRDefault="00513460" w:rsidP="00513460">
      <w:pPr>
        <w:pStyle w:val="Part"/>
      </w:pPr>
      <w:bookmarkStart w:id="5" w:name="_Toc442348085"/>
      <w:bookmarkStart w:id="6" w:name="_Toc449336775"/>
      <w:bookmarkStart w:id="7" w:name="_Ref449337564"/>
      <w:r w:rsidRPr="000E0EE2">
        <w:lastRenderedPageBreak/>
        <w:t xml:space="preserve">- </w:t>
      </w:r>
      <w:r w:rsidR="007D747F" w:rsidRPr="000E0EE2">
        <w:rPr>
          <w:caps w:val="0"/>
        </w:rPr>
        <w:t>COURSE OVERVIEW</w:t>
      </w:r>
      <w:bookmarkEnd w:id="5"/>
      <w:bookmarkEnd w:id="6"/>
      <w:bookmarkEnd w:id="7"/>
    </w:p>
    <w:p w14:paraId="5F48114D" w14:textId="77777777" w:rsidR="00465491" w:rsidRPr="000E0EE2" w:rsidRDefault="00954409" w:rsidP="006F0D31">
      <w:pPr>
        <w:pStyle w:val="Heading1"/>
        <w:numPr>
          <w:ilvl w:val="0"/>
          <w:numId w:val="19"/>
        </w:numPr>
      </w:pPr>
      <w:bookmarkStart w:id="8" w:name="_Toc449336776"/>
      <w:r w:rsidRPr="000E0EE2">
        <w:t>INTRODUCTION</w:t>
      </w:r>
      <w:bookmarkEnd w:id="8"/>
    </w:p>
    <w:p w14:paraId="6ACC9455" w14:textId="77777777" w:rsidR="00465491" w:rsidRPr="000E0EE2" w:rsidRDefault="00465491" w:rsidP="00465491">
      <w:pPr>
        <w:pStyle w:val="Heading1separatationline"/>
      </w:pPr>
    </w:p>
    <w:p w14:paraId="45636728" w14:textId="77777777" w:rsidR="00954409" w:rsidRPr="000E0EE2" w:rsidRDefault="00954409" w:rsidP="00422062">
      <w:pPr>
        <w:pStyle w:val="Heading2"/>
      </w:pPr>
      <w:bookmarkStart w:id="9" w:name="_Toc306303372"/>
      <w:bookmarkStart w:id="10" w:name="_Toc181271152"/>
      <w:bookmarkStart w:id="11" w:name="_Toc431993274"/>
      <w:bookmarkStart w:id="12" w:name="_Toc449336777"/>
      <w:r w:rsidRPr="000E0EE2">
        <w:t>Purpose of ‘Level 2’ Technician Model Course</w:t>
      </w:r>
      <w:bookmarkEnd w:id="9"/>
      <w:bookmarkEnd w:id="10"/>
      <w:r w:rsidRPr="000E0EE2">
        <w:t>s</w:t>
      </w:r>
      <w:bookmarkEnd w:id="11"/>
      <w:bookmarkEnd w:id="12"/>
    </w:p>
    <w:p w14:paraId="11794120" w14:textId="77777777" w:rsidR="00954409" w:rsidRPr="000E0EE2" w:rsidRDefault="00954409" w:rsidP="00954409">
      <w:pPr>
        <w:pStyle w:val="Heading2separationline"/>
      </w:pPr>
    </w:p>
    <w:p w14:paraId="73C4290F" w14:textId="77777777" w:rsidR="00954409" w:rsidRPr="000E0EE2" w:rsidRDefault="00954409" w:rsidP="00954409">
      <w:pPr>
        <w:pStyle w:val="BodyText"/>
        <w:rPr>
          <w:rFonts w:ascii="Calibri" w:hAnsi="Calibri" w:cs="Arial"/>
        </w:rPr>
      </w:pPr>
      <w:r w:rsidRPr="000E0EE2">
        <w:rPr>
          <w:rFonts w:ascii="Calibri" w:hAnsi="Calibri" w:cs="Arial"/>
        </w:rPr>
        <w:t>The purpose of this suite of model courses for Level 2 AtoN technicians is to assist training institutes and their teaching staff in organizing and introducing new training courses, or in enhancing, updating, or supplementing existing training material where the quality and effectiveness of the training courses may thereby be improved.</w:t>
      </w:r>
    </w:p>
    <w:p w14:paraId="47682CBE" w14:textId="77777777" w:rsidR="00954409" w:rsidRPr="000E0EE2" w:rsidRDefault="00954409" w:rsidP="00954409">
      <w:pPr>
        <w:pStyle w:val="BodyText"/>
        <w:rPr>
          <w:rFonts w:ascii="Calibri" w:hAnsi="Calibri" w:cs="Arial"/>
        </w:rPr>
      </w:pPr>
      <w:r w:rsidRPr="000E0EE2">
        <w:rPr>
          <w:rFonts w:ascii="Calibri" w:hAnsi="Calibri" w:cs="Arial"/>
        </w:rPr>
        <w:t>This overview document expands on the recommended syllabus for Level 2 AtoN technicians set out in Appendix 1 to IALA Recommendation E-141.  Each subject module is sub-divided into elements and sub-elements.  Individual model courses covering specific elements and/or sub-elements will be issued periodically by the IALA World Wide Academy.</w:t>
      </w:r>
    </w:p>
    <w:p w14:paraId="02895E74" w14:textId="77777777" w:rsidR="00465491" w:rsidRPr="000E0EE2" w:rsidRDefault="00954409" w:rsidP="00954409">
      <w:pPr>
        <w:pStyle w:val="BodyText"/>
      </w:pPr>
      <w:r w:rsidRPr="000E0EE2">
        <w:rPr>
          <w:rFonts w:ascii="Calibri" w:hAnsi="Calibri" w:cs="Arial"/>
        </w:rPr>
        <w:t>It is not the intention of these model courses to present instructors with a rigid teaching package that they are expected to follow blindly.  For teaching purposes, the subjects may be grouped and re-arranged where that is considered an advantage.  The knowledge, skills and dedication of the instructor are key components in the transfer of knowledge and skills to those being trained through this model course.</w:t>
      </w:r>
    </w:p>
    <w:p w14:paraId="6AF92B0E" w14:textId="77777777" w:rsidR="00465491" w:rsidRPr="000E0EE2" w:rsidRDefault="00465491" w:rsidP="00422062">
      <w:pPr>
        <w:pStyle w:val="Heading2"/>
      </w:pPr>
      <w:bookmarkStart w:id="13" w:name="_Toc419881199"/>
      <w:bookmarkStart w:id="14" w:name="_Toc442348087"/>
      <w:bookmarkStart w:id="15" w:name="_Toc449336778"/>
      <w:r w:rsidRPr="000E0EE2">
        <w:t>P</w:t>
      </w:r>
      <w:bookmarkEnd w:id="13"/>
      <w:bookmarkEnd w:id="14"/>
      <w:r w:rsidR="006B5B52" w:rsidRPr="000E0EE2">
        <w:t>urpose of the Model Course</w:t>
      </w:r>
      <w:bookmarkEnd w:id="15"/>
    </w:p>
    <w:p w14:paraId="73F5AAA7" w14:textId="77777777" w:rsidR="00954409" w:rsidRPr="000E0EE2" w:rsidRDefault="00954409" w:rsidP="00954409">
      <w:pPr>
        <w:pStyle w:val="Heading2separationline"/>
      </w:pPr>
    </w:p>
    <w:p w14:paraId="32A0AF19" w14:textId="77777777" w:rsidR="00954409" w:rsidRPr="000E0EE2" w:rsidRDefault="00954409" w:rsidP="00954409">
      <w:pPr>
        <w:pStyle w:val="BodyText"/>
        <w:rPr>
          <w:rFonts w:ascii="Calibri" w:hAnsi="Calibri" w:cs="Arial"/>
        </w:rPr>
      </w:pPr>
      <w:r w:rsidRPr="000E0EE2">
        <w:rPr>
          <w:rFonts w:ascii="Calibri" w:hAnsi="Calibri" w:cs="Arial"/>
        </w:rPr>
        <w:t xml:space="preserve">Successful completion of some or all of the Level 2 model courses for AtoN technicians preferably should be considered as the </w:t>
      </w:r>
      <w:r w:rsidRPr="000E0EE2">
        <w:rPr>
          <w:rFonts w:ascii="Calibri" w:hAnsi="Calibri" w:cs="Arial"/>
          <w:b/>
        </w:rPr>
        <w:t>minimum</w:t>
      </w:r>
      <w:r w:rsidRPr="000E0EE2">
        <w:rPr>
          <w:rFonts w:ascii="Calibri" w:hAnsi="Calibri" w:cs="Arial"/>
        </w:rPr>
        <w:t xml:space="preserve"> competency level for personnel tasked with conducting the installation, servicing, maintenance or replacement of marine aids to navigation and their components.  Subsequent career development training is encouraged so that it forms part of the process towards the management of aids to navigation for candidates with the</w:t>
      </w:r>
      <w:r w:rsidR="00B15AD3">
        <w:rPr>
          <w:rFonts w:ascii="Calibri" w:hAnsi="Calibri" w:cs="Arial"/>
        </w:rPr>
        <w:t xml:space="preserve"> necessary potential and drive.</w:t>
      </w:r>
    </w:p>
    <w:p w14:paraId="596A113F" w14:textId="77777777" w:rsidR="00954409" w:rsidRPr="000E0EE2" w:rsidRDefault="00954409" w:rsidP="00954409">
      <w:pPr>
        <w:pStyle w:val="BodyText"/>
        <w:rPr>
          <w:rFonts w:ascii="Calibri" w:hAnsi="Calibri" w:cs="Arial"/>
        </w:rPr>
      </w:pPr>
      <w:r w:rsidRPr="000E0EE2">
        <w:rPr>
          <w:rFonts w:ascii="Calibri" w:hAnsi="Calibri" w:cs="Arial"/>
        </w:rPr>
        <w:t>The required standard of competence is considered to be the level of proficiency that should be achieved for the proper performance of the duties carried out by the technician in his or her organization.  Example levels of competence are listed in Table 1 below.</w:t>
      </w:r>
    </w:p>
    <w:p w14:paraId="55247C72" w14:textId="77777777" w:rsidR="00465491" w:rsidRPr="000E0EE2" w:rsidRDefault="00954409" w:rsidP="00954409">
      <w:pPr>
        <w:pStyle w:val="BodyText"/>
        <w:rPr>
          <w:rFonts w:ascii="Calibri" w:hAnsi="Calibri" w:cs="Arial"/>
        </w:rPr>
      </w:pPr>
      <w:r w:rsidRPr="000E0EE2">
        <w:rPr>
          <w:rFonts w:ascii="Calibri" w:hAnsi="Calibri" w:cs="Arial"/>
        </w:rPr>
        <w:t>The level of competence required from an AtoN technician is shown for each element and sub-element of each Module as re</w:t>
      </w:r>
      <w:r w:rsidR="00814D46">
        <w:rPr>
          <w:rFonts w:ascii="Calibri" w:hAnsi="Calibri" w:cs="Arial"/>
        </w:rPr>
        <w:t>quired.  These are graded from l</w:t>
      </w:r>
      <w:r w:rsidRPr="000E0EE2">
        <w:rPr>
          <w:rFonts w:ascii="Calibri" w:hAnsi="Calibri" w:cs="Arial"/>
        </w:rPr>
        <w:t>evel 1 (basic understanding) to level 3 (good understanding).  Level 4 (detailed understanding) is reserved for senior technicians and AtoN Managers.</w:t>
      </w:r>
    </w:p>
    <w:p w14:paraId="73C70417" w14:textId="77777777" w:rsidR="00954409" w:rsidRPr="000E0EE2" w:rsidRDefault="00954409" w:rsidP="00954409">
      <w:pPr>
        <w:pStyle w:val="Tablecaption"/>
        <w:jc w:val="center"/>
        <w:rPr>
          <w:rFonts w:ascii="Calibri" w:hAnsi="Calibri" w:cs="Arial"/>
          <w:i w:val="0"/>
          <w:lang w:eastAsia="de-DE"/>
        </w:rPr>
      </w:pPr>
      <w:bookmarkStart w:id="16" w:name="_Toc196487037"/>
      <w:bookmarkStart w:id="17" w:name="_Toc196487100"/>
      <w:bookmarkStart w:id="18" w:name="_Toc196487122"/>
      <w:bookmarkStart w:id="19" w:name="_Toc369087490"/>
      <w:bookmarkStart w:id="20" w:name="_Toc449336811"/>
      <w:bookmarkStart w:id="21" w:name="_Ref449337831"/>
      <w:r w:rsidRPr="000E0EE2">
        <w:rPr>
          <w:rFonts w:ascii="Calibri" w:hAnsi="Calibri" w:cs="Arial"/>
          <w:i w:val="0"/>
          <w:lang w:eastAsia="de-DE"/>
        </w:rPr>
        <w:t>Levels of Competence</w:t>
      </w:r>
      <w:bookmarkEnd w:id="16"/>
      <w:bookmarkEnd w:id="17"/>
      <w:bookmarkEnd w:id="18"/>
      <w:bookmarkEnd w:id="19"/>
      <w:bookmarkEnd w:id="20"/>
      <w:bookmarkEnd w:id="2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954409" w:rsidRPr="000E0EE2" w14:paraId="53672324" w14:textId="77777777" w:rsidTr="00B47A3F">
        <w:trPr>
          <w:cantSplit/>
          <w:tblHeader/>
        </w:trPr>
        <w:tc>
          <w:tcPr>
            <w:tcW w:w="1557" w:type="dxa"/>
            <w:tcMar>
              <w:top w:w="57" w:type="dxa"/>
              <w:bottom w:w="57" w:type="dxa"/>
            </w:tcMar>
          </w:tcPr>
          <w:p w14:paraId="34F4EF07" w14:textId="77777777" w:rsidR="00954409" w:rsidRPr="000E0EE2" w:rsidRDefault="00954409" w:rsidP="00B47A3F">
            <w:pPr>
              <w:pStyle w:val="Tableheading"/>
              <w:jc w:val="center"/>
              <w:rPr>
                <w:lang w:val="en-GB"/>
              </w:rPr>
            </w:pPr>
            <w:r w:rsidRPr="000E0EE2">
              <w:rPr>
                <w:lang w:val="en-GB"/>
              </w:rPr>
              <w:t>Competence Level</w:t>
            </w:r>
          </w:p>
        </w:tc>
        <w:tc>
          <w:tcPr>
            <w:tcW w:w="1670" w:type="dxa"/>
            <w:tcMar>
              <w:top w:w="57" w:type="dxa"/>
              <w:bottom w:w="57" w:type="dxa"/>
            </w:tcMar>
          </w:tcPr>
          <w:p w14:paraId="33829F02" w14:textId="77777777" w:rsidR="00954409" w:rsidRPr="000E0EE2" w:rsidRDefault="00954409" w:rsidP="00954409">
            <w:pPr>
              <w:pStyle w:val="Tableheading"/>
              <w:rPr>
                <w:lang w:val="en-GB"/>
              </w:rPr>
            </w:pPr>
            <w:r w:rsidRPr="000E0EE2">
              <w:rPr>
                <w:lang w:val="en-GB"/>
              </w:rPr>
              <w:t>Learning Outcome</w:t>
            </w:r>
          </w:p>
        </w:tc>
        <w:tc>
          <w:tcPr>
            <w:tcW w:w="2977" w:type="dxa"/>
            <w:tcMar>
              <w:top w:w="57" w:type="dxa"/>
              <w:bottom w:w="57" w:type="dxa"/>
            </w:tcMar>
            <w:vAlign w:val="center"/>
          </w:tcPr>
          <w:p w14:paraId="351AE3CC" w14:textId="77777777" w:rsidR="00954409" w:rsidRPr="000E0EE2" w:rsidRDefault="00954409" w:rsidP="00954409">
            <w:pPr>
              <w:pStyle w:val="Tableheading"/>
              <w:rPr>
                <w:lang w:val="en-GB"/>
              </w:rPr>
            </w:pPr>
            <w:r w:rsidRPr="000E0EE2">
              <w:rPr>
                <w:lang w:val="en-GB"/>
              </w:rPr>
              <w:t>Instructional Objectives</w:t>
            </w:r>
          </w:p>
        </w:tc>
        <w:tc>
          <w:tcPr>
            <w:tcW w:w="3543" w:type="dxa"/>
            <w:tcMar>
              <w:top w:w="57" w:type="dxa"/>
              <w:bottom w:w="57" w:type="dxa"/>
            </w:tcMar>
            <w:vAlign w:val="center"/>
          </w:tcPr>
          <w:p w14:paraId="63A1DB4E" w14:textId="77777777" w:rsidR="00954409" w:rsidRPr="000E0EE2" w:rsidRDefault="00954409" w:rsidP="00954409">
            <w:pPr>
              <w:pStyle w:val="Tableheading"/>
              <w:rPr>
                <w:lang w:val="en-GB"/>
              </w:rPr>
            </w:pPr>
            <w:r w:rsidRPr="000E0EE2">
              <w:rPr>
                <w:lang w:val="en-GB"/>
              </w:rPr>
              <w:t>Required skills</w:t>
            </w:r>
          </w:p>
        </w:tc>
      </w:tr>
      <w:tr w:rsidR="00954409" w:rsidRPr="000E0EE2" w14:paraId="71021238" w14:textId="77777777" w:rsidTr="00B47A3F">
        <w:trPr>
          <w:cantSplit/>
        </w:trPr>
        <w:tc>
          <w:tcPr>
            <w:tcW w:w="1557" w:type="dxa"/>
            <w:tcMar>
              <w:top w:w="57" w:type="dxa"/>
              <w:bottom w:w="57" w:type="dxa"/>
            </w:tcMar>
            <w:vAlign w:val="center"/>
          </w:tcPr>
          <w:p w14:paraId="36BBF3D2" w14:textId="77777777" w:rsidR="00954409" w:rsidRPr="000E0EE2" w:rsidRDefault="00954409" w:rsidP="00954409">
            <w:pPr>
              <w:pStyle w:val="Tabletext"/>
            </w:pPr>
            <w:r w:rsidRPr="000E0EE2">
              <w:t>1</w:t>
            </w:r>
          </w:p>
        </w:tc>
        <w:tc>
          <w:tcPr>
            <w:tcW w:w="1670" w:type="dxa"/>
            <w:tcMar>
              <w:top w:w="57" w:type="dxa"/>
              <w:bottom w:w="57" w:type="dxa"/>
            </w:tcMar>
            <w:vAlign w:val="center"/>
          </w:tcPr>
          <w:p w14:paraId="63858DAA" w14:textId="77777777" w:rsidR="00954409" w:rsidRPr="000E0EE2" w:rsidRDefault="00954409" w:rsidP="00954409">
            <w:pPr>
              <w:pStyle w:val="Tabletext"/>
            </w:pPr>
            <w:r w:rsidRPr="000E0EE2">
              <w:t>The conduct of routine tasks with some supervision</w:t>
            </w:r>
          </w:p>
        </w:tc>
        <w:tc>
          <w:tcPr>
            <w:tcW w:w="2977" w:type="dxa"/>
            <w:tcMar>
              <w:top w:w="57" w:type="dxa"/>
              <w:bottom w:w="57" w:type="dxa"/>
            </w:tcMar>
            <w:vAlign w:val="center"/>
          </w:tcPr>
          <w:p w14:paraId="15988C73" w14:textId="77777777" w:rsidR="00954409" w:rsidRPr="000E0EE2" w:rsidRDefault="00954409" w:rsidP="00954409">
            <w:pPr>
              <w:pStyle w:val="Tabletext"/>
            </w:pPr>
            <w:r w:rsidRPr="000E0EE2">
              <w:t xml:space="preserve">A </w:t>
            </w:r>
            <w:r w:rsidRPr="000E0EE2">
              <w:rPr>
                <w:b/>
              </w:rPr>
              <w:t>basic</w:t>
            </w:r>
            <w:r w:rsidRPr="000E0EE2">
              <w:t xml:space="preserve"> understanding of facts and principles </w:t>
            </w:r>
          </w:p>
        </w:tc>
        <w:tc>
          <w:tcPr>
            <w:tcW w:w="3543" w:type="dxa"/>
            <w:tcMar>
              <w:top w:w="57" w:type="dxa"/>
              <w:bottom w:w="57" w:type="dxa"/>
            </w:tcMar>
            <w:vAlign w:val="center"/>
          </w:tcPr>
          <w:p w14:paraId="1850DB84" w14:textId="77777777" w:rsidR="00954409" w:rsidRPr="000E0EE2" w:rsidRDefault="00954409" w:rsidP="00954409">
            <w:pPr>
              <w:pStyle w:val="Tabletext"/>
            </w:pPr>
            <w:r w:rsidRPr="000E0EE2">
              <w:t>First stage in acquiring competency of a complex skill.  Appropriate responses are identified through trial and error</w:t>
            </w:r>
          </w:p>
        </w:tc>
      </w:tr>
      <w:tr w:rsidR="00954409" w:rsidRPr="000E0EE2" w14:paraId="5F169D68" w14:textId="77777777" w:rsidTr="00B47A3F">
        <w:trPr>
          <w:cantSplit/>
        </w:trPr>
        <w:tc>
          <w:tcPr>
            <w:tcW w:w="1557" w:type="dxa"/>
            <w:tcMar>
              <w:top w:w="57" w:type="dxa"/>
              <w:bottom w:w="57" w:type="dxa"/>
            </w:tcMar>
            <w:vAlign w:val="center"/>
          </w:tcPr>
          <w:p w14:paraId="7781E22E" w14:textId="77777777" w:rsidR="00954409" w:rsidRPr="000E0EE2" w:rsidRDefault="00954409" w:rsidP="00954409">
            <w:pPr>
              <w:pStyle w:val="Tabletext"/>
            </w:pPr>
            <w:r w:rsidRPr="000E0EE2">
              <w:t>2</w:t>
            </w:r>
          </w:p>
        </w:tc>
        <w:tc>
          <w:tcPr>
            <w:tcW w:w="1670" w:type="dxa"/>
            <w:tcMar>
              <w:top w:w="57" w:type="dxa"/>
              <w:bottom w:w="57" w:type="dxa"/>
            </w:tcMar>
            <w:vAlign w:val="center"/>
          </w:tcPr>
          <w:p w14:paraId="4CCEF805" w14:textId="77777777" w:rsidR="00954409" w:rsidRPr="000E0EE2" w:rsidRDefault="00954409" w:rsidP="00954409">
            <w:pPr>
              <w:pStyle w:val="Tabletext"/>
            </w:pPr>
            <w:r w:rsidRPr="000E0EE2">
              <w:t>The conduct of routine tasks unsupervised and some more complex tasks under guidance</w:t>
            </w:r>
          </w:p>
        </w:tc>
        <w:tc>
          <w:tcPr>
            <w:tcW w:w="2977" w:type="dxa"/>
            <w:tcMar>
              <w:top w:w="57" w:type="dxa"/>
              <w:bottom w:w="57" w:type="dxa"/>
            </w:tcMar>
            <w:vAlign w:val="center"/>
          </w:tcPr>
          <w:p w14:paraId="3B0DB4A7" w14:textId="77777777" w:rsidR="00954409" w:rsidRPr="000E0EE2" w:rsidRDefault="00954409" w:rsidP="00954409">
            <w:pPr>
              <w:pStyle w:val="Tabletext"/>
            </w:pPr>
            <w:r w:rsidRPr="000E0EE2">
              <w:t xml:space="preserve">A </w:t>
            </w:r>
            <w:r w:rsidRPr="000E0EE2">
              <w:rPr>
                <w:b/>
              </w:rPr>
              <w:t>satisfactory</w:t>
            </w:r>
            <w:r w:rsidRPr="000E0EE2">
              <w:t xml:space="preserve"> understanding of theoretical concepts and principles so that they can be applied in practice</w:t>
            </w:r>
          </w:p>
        </w:tc>
        <w:tc>
          <w:tcPr>
            <w:tcW w:w="3543" w:type="dxa"/>
            <w:tcMar>
              <w:top w:w="57" w:type="dxa"/>
              <w:bottom w:w="57" w:type="dxa"/>
            </w:tcMar>
            <w:vAlign w:val="center"/>
          </w:tcPr>
          <w:p w14:paraId="17D84688" w14:textId="77777777" w:rsidR="00954409" w:rsidRPr="000E0EE2" w:rsidRDefault="00954409" w:rsidP="00954409">
            <w:pPr>
              <w:pStyle w:val="Tabletext"/>
            </w:pPr>
            <w:r w:rsidRPr="000E0EE2">
              <w:t>Correctly acquired responses have become habitual.  Actions can be performed confidently and efficiently</w:t>
            </w:r>
          </w:p>
        </w:tc>
      </w:tr>
      <w:tr w:rsidR="00954409" w:rsidRPr="000E0EE2" w14:paraId="640ED94C" w14:textId="77777777" w:rsidTr="00B47A3F">
        <w:trPr>
          <w:cantSplit/>
        </w:trPr>
        <w:tc>
          <w:tcPr>
            <w:tcW w:w="1557" w:type="dxa"/>
            <w:tcMar>
              <w:top w:w="57" w:type="dxa"/>
              <w:bottom w:w="57" w:type="dxa"/>
            </w:tcMar>
            <w:vAlign w:val="center"/>
          </w:tcPr>
          <w:p w14:paraId="01A17BFF" w14:textId="77777777" w:rsidR="00954409" w:rsidRPr="000E0EE2" w:rsidRDefault="00954409" w:rsidP="00954409">
            <w:pPr>
              <w:pStyle w:val="Tabletext"/>
            </w:pPr>
            <w:r w:rsidRPr="000E0EE2">
              <w:lastRenderedPageBreak/>
              <w:t>3</w:t>
            </w:r>
          </w:p>
        </w:tc>
        <w:tc>
          <w:tcPr>
            <w:tcW w:w="1670" w:type="dxa"/>
            <w:tcMar>
              <w:top w:w="57" w:type="dxa"/>
              <w:bottom w:w="57" w:type="dxa"/>
            </w:tcMar>
            <w:vAlign w:val="center"/>
          </w:tcPr>
          <w:p w14:paraId="2B1E979E" w14:textId="77777777" w:rsidR="00954409" w:rsidRPr="000E0EE2" w:rsidRDefault="00954409" w:rsidP="00954409">
            <w:pPr>
              <w:pStyle w:val="Tabletext"/>
            </w:pPr>
            <w:r w:rsidRPr="000E0EE2">
              <w:t xml:space="preserve">The skilful conduct of many complex and non-routine tasks </w:t>
            </w:r>
          </w:p>
        </w:tc>
        <w:tc>
          <w:tcPr>
            <w:tcW w:w="2977" w:type="dxa"/>
            <w:tcMar>
              <w:top w:w="57" w:type="dxa"/>
              <w:bottom w:w="57" w:type="dxa"/>
            </w:tcMar>
            <w:vAlign w:val="center"/>
          </w:tcPr>
          <w:p w14:paraId="4FAB41CB" w14:textId="77777777" w:rsidR="00954409" w:rsidRPr="000E0EE2" w:rsidRDefault="00954409" w:rsidP="00954409">
            <w:pPr>
              <w:pStyle w:val="Tabletext"/>
            </w:pPr>
            <w:r w:rsidRPr="000E0EE2">
              <w:t xml:space="preserve">A </w:t>
            </w:r>
            <w:r w:rsidRPr="000E0EE2">
              <w:rPr>
                <w:b/>
              </w:rPr>
              <w:t xml:space="preserve">good </w:t>
            </w:r>
            <w:r w:rsidRPr="000E0EE2">
              <w:t>understanding of the subject matter and its interaction with others leading to an analytical distinction between facts and inferences</w:t>
            </w:r>
          </w:p>
        </w:tc>
        <w:tc>
          <w:tcPr>
            <w:tcW w:w="3543" w:type="dxa"/>
            <w:tcMar>
              <w:top w:w="57" w:type="dxa"/>
              <w:bottom w:w="57" w:type="dxa"/>
            </w:tcMar>
            <w:vAlign w:val="center"/>
          </w:tcPr>
          <w:p w14:paraId="7807F354" w14:textId="77777777" w:rsidR="00954409" w:rsidRPr="000E0EE2" w:rsidRDefault="00954409" w:rsidP="00954409">
            <w:pPr>
              <w:pStyle w:val="Tabletext"/>
            </w:pPr>
            <w:r w:rsidRPr="000E0EE2">
              <w:t xml:space="preserve">Complex actions are inherently co-ordinated and performed smoothly, accurately and skilfully </w:t>
            </w:r>
          </w:p>
        </w:tc>
      </w:tr>
    </w:tbl>
    <w:p w14:paraId="28B31526" w14:textId="77777777" w:rsidR="00954409" w:rsidRPr="000E0EE2" w:rsidRDefault="00954409" w:rsidP="00954409">
      <w:pPr>
        <w:jc w:val="center"/>
      </w:pPr>
    </w:p>
    <w:p w14:paraId="793F12CA" w14:textId="77777777" w:rsidR="007F588D" w:rsidRPr="000E0EE2" w:rsidRDefault="007F588D" w:rsidP="00422062">
      <w:pPr>
        <w:pStyle w:val="Heading2"/>
      </w:pPr>
      <w:bookmarkStart w:id="22" w:name="_Toc431993276"/>
      <w:bookmarkStart w:id="23" w:name="_Toc449336779"/>
      <w:r w:rsidRPr="000E0EE2">
        <w:t>Use of the Suite of Model Courses</w:t>
      </w:r>
      <w:bookmarkEnd w:id="22"/>
      <w:bookmarkEnd w:id="23"/>
    </w:p>
    <w:p w14:paraId="03C0D43C" w14:textId="77777777" w:rsidR="00422062" w:rsidRPr="000E0EE2" w:rsidRDefault="00422062" w:rsidP="00422062">
      <w:pPr>
        <w:pStyle w:val="Heading2separationline"/>
      </w:pPr>
    </w:p>
    <w:p w14:paraId="179AB739" w14:textId="77777777" w:rsidR="007F588D" w:rsidRPr="000E0EE2" w:rsidRDefault="007F588D" w:rsidP="007F588D">
      <w:pPr>
        <w:pStyle w:val="BodyText"/>
        <w:rPr>
          <w:rFonts w:ascii="Calibri" w:hAnsi="Calibri" w:cs="Arial"/>
        </w:rPr>
      </w:pPr>
      <w:r w:rsidRPr="000E0EE2">
        <w:rPr>
          <w:rFonts w:ascii="Calibri" w:hAnsi="Calibri" w:cs="Arial"/>
        </w:rPr>
        <w:t xml:space="preserve">The complete suite of model courses comprises 11 modules each covering a specific subject or area of knowledge in which AtoN technicians tasked with the application of such knowledge are required to have competence. </w:t>
      </w:r>
      <w:r w:rsidR="00814D46">
        <w:rPr>
          <w:rFonts w:ascii="Calibri" w:hAnsi="Calibri" w:cs="Arial"/>
        </w:rPr>
        <w:t xml:space="preserve"> </w:t>
      </w:r>
      <w:r w:rsidRPr="000E0EE2">
        <w:rPr>
          <w:rFonts w:ascii="Calibri" w:hAnsi="Calibri" w:cs="Arial"/>
        </w:rPr>
        <w:t xml:space="preserve">The full syllabus is set out in </w:t>
      </w:r>
      <w:r w:rsidR="00814D46">
        <w:rPr>
          <w:rFonts w:ascii="Calibri" w:hAnsi="Calibri" w:cs="Arial"/>
        </w:rPr>
        <w:fldChar w:fldCharType="begin"/>
      </w:r>
      <w:r w:rsidR="00814D46">
        <w:rPr>
          <w:rFonts w:ascii="Calibri" w:hAnsi="Calibri" w:cs="Arial"/>
        </w:rPr>
        <w:instrText xml:space="preserve"> REF _Ref449337333 \r \h </w:instrText>
      </w:r>
      <w:r w:rsidR="00814D46">
        <w:rPr>
          <w:rFonts w:ascii="Calibri" w:hAnsi="Calibri" w:cs="Arial"/>
        </w:rPr>
      </w:r>
      <w:r w:rsidR="00814D46">
        <w:rPr>
          <w:rFonts w:ascii="Calibri" w:hAnsi="Calibri" w:cs="Arial"/>
        </w:rPr>
        <w:fldChar w:fldCharType="separate"/>
      </w:r>
      <w:r w:rsidR="00814D46">
        <w:rPr>
          <w:rFonts w:ascii="Calibri" w:hAnsi="Calibri" w:cs="Arial"/>
        </w:rPr>
        <w:t>PART 2</w:t>
      </w:r>
      <w:r w:rsidR="00814D46">
        <w:rPr>
          <w:rFonts w:ascii="Calibri" w:hAnsi="Calibri" w:cs="Arial"/>
        </w:rPr>
        <w:fldChar w:fldCharType="end"/>
      </w:r>
      <w:r w:rsidRPr="000E0EE2">
        <w:rPr>
          <w:rFonts w:ascii="Calibri" w:hAnsi="Calibri" w:cs="Arial"/>
        </w:rPr>
        <w:t>.  Not all technicians will need to be competent in all subject areas.  It will be for the Competent Authority or approved AtoN service provider to determine which technicians require to take which modules.  A certificate of competence will be issued to candidates on the successful completion of each module or element</w:t>
      </w:r>
      <w:r w:rsidRPr="000E0EE2">
        <w:rPr>
          <w:rStyle w:val="FootnoteReference"/>
          <w:rFonts w:ascii="Calibri" w:hAnsi="Calibri" w:cs="Arial"/>
        </w:rPr>
        <w:footnoteReference w:id="2"/>
      </w:r>
      <w:r w:rsidRPr="000E0EE2">
        <w:rPr>
          <w:rFonts w:ascii="Calibri" w:hAnsi="Calibri" w:cs="Arial"/>
        </w:rPr>
        <w:t>.</w:t>
      </w:r>
    </w:p>
    <w:p w14:paraId="2573CCBE" w14:textId="77777777" w:rsidR="007F588D" w:rsidRPr="000E0EE2" w:rsidRDefault="007F588D" w:rsidP="007F588D">
      <w:pPr>
        <w:pStyle w:val="BodyText"/>
        <w:rPr>
          <w:rFonts w:ascii="Calibri" w:hAnsi="Calibri" w:cs="Arial"/>
        </w:rPr>
      </w:pPr>
      <w:r w:rsidRPr="000E0EE2">
        <w:rPr>
          <w:rFonts w:ascii="Calibri" w:hAnsi="Calibri" w:cs="Arial"/>
        </w:rPr>
        <w:t xml:space="preserve">Each module is sub-divided into a number of subject elements.  These elements are intended to cover the appropriate degree of knowledge and practical competence required for a technician to properly install; service; maintain or replace specific components of marine AtoN used on both fixed and floating aids.  Each specific model course begins by stating its scope and aims, and then provides a detailed teaching syllabus based on that shown </w:t>
      </w:r>
      <w:r w:rsidR="00814D46">
        <w:rPr>
          <w:rFonts w:ascii="Calibri" w:hAnsi="Calibri" w:cs="Arial"/>
        </w:rPr>
        <w:t xml:space="preserve">in </w:t>
      </w:r>
      <w:r w:rsidR="00814D46">
        <w:rPr>
          <w:rFonts w:ascii="Calibri" w:hAnsi="Calibri" w:cs="Arial"/>
        </w:rPr>
        <w:fldChar w:fldCharType="begin"/>
      </w:r>
      <w:r w:rsidR="00814D46">
        <w:rPr>
          <w:rFonts w:ascii="Calibri" w:hAnsi="Calibri" w:cs="Arial"/>
        </w:rPr>
        <w:instrText xml:space="preserve"> REF _Ref449337333 \r \h </w:instrText>
      </w:r>
      <w:r w:rsidR="00814D46">
        <w:rPr>
          <w:rFonts w:ascii="Calibri" w:hAnsi="Calibri" w:cs="Arial"/>
        </w:rPr>
      </w:r>
      <w:r w:rsidR="00814D46">
        <w:rPr>
          <w:rFonts w:ascii="Calibri" w:hAnsi="Calibri" w:cs="Arial"/>
        </w:rPr>
        <w:fldChar w:fldCharType="separate"/>
      </w:r>
      <w:r w:rsidR="00814D46">
        <w:rPr>
          <w:rFonts w:ascii="Calibri" w:hAnsi="Calibri" w:cs="Arial"/>
        </w:rPr>
        <w:t>PART 2</w:t>
      </w:r>
      <w:r w:rsidR="00814D46">
        <w:rPr>
          <w:rFonts w:ascii="Calibri" w:hAnsi="Calibri" w:cs="Arial"/>
        </w:rPr>
        <w:fldChar w:fldCharType="end"/>
      </w:r>
      <w:r w:rsidRPr="000E0EE2">
        <w:rPr>
          <w:rFonts w:ascii="Calibri" w:hAnsi="Calibri" w:cs="Arial"/>
        </w:rPr>
        <w:t>.  The syllabus takes account of appropriate IALA Recommendations and Guidelines, which are listed as References in each model course.</w:t>
      </w:r>
    </w:p>
    <w:p w14:paraId="66824FFD" w14:textId="77777777" w:rsidR="007F588D" w:rsidRPr="000E0EE2" w:rsidRDefault="007F588D" w:rsidP="00422062">
      <w:pPr>
        <w:pStyle w:val="Heading2"/>
      </w:pPr>
      <w:bookmarkStart w:id="24" w:name="_Toc306303374"/>
      <w:bookmarkStart w:id="25" w:name="_Toc181271154"/>
      <w:bookmarkStart w:id="26" w:name="_Toc431993277"/>
      <w:bookmarkStart w:id="27" w:name="_Toc449336780"/>
      <w:r w:rsidRPr="000E0EE2">
        <w:t>Presentation and Lesson Plans</w:t>
      </w:r>
      <w:bookmarkEnd w:id="24"/>
      <w:bookmarkEnd w:id="25"/>
      <w:bookmarkEnd w:id="26"/>
      <w:bookmarkEnd w:id="27"/>
    </w:p>
    <w:p w14:paraId="30439B3E" w14:textId="77777777" w:rsidR="00422062" w:rsidRPr="000E0EE2" w:rsidRDefault="00422062" w:rsidP="00422062">
      <w:pPr>
        <w:pStyle w:val="Heading2separationline"/>
      </w:pPr>
    </w:p>
    <w:p w14:paraId="2CA75671" w14:textId="77777777" w:rsidR="007F588D" w:rsidRPr="000E0EE2" w:rsidRDefault="007F588D" w:rsidP="007F588D">
      <w:pPr>
        <w:pStyle w:val="BodyText"/>
        <w:rPr>
          <w:rFonts w:ascii="Calibri" w:hAnsi="Calibri" w:cs="Arial"/>
        </w:rPr>
      </w:pPr>
      <w:r w:rsidRPr="000E0EE2">
        <w:rPr>
          <w:rFonts w:ascii="Calibri" w:hAnsi="Calibri" w:cs="Arial"/>
        </w:rPr>
        <w:t>The majority of these model courses are practical and job-centred.  They are designed to provide participants with a realistic, hands-on educational experience.  The modular presentation enables the instructor to adjust the course content to suit the trainee intake and provide any revisions to the learning objectives as required.  Where no adjustment has been found necessary in the learning objectives, the lesson plans may simply consist of the syllabus with keywords or other reminders added to assist the instructor in making his or her presentation of the material.</w:t>
      </w:r>
    </w:p>
    <w:p w14:paraId="2AABFA61" w14:textId="77777777" w:rsidR="007F588D" w:rsidRPr="000E0EE2" w:rsidRDefault="007F588D" w:rsidP="007F588D">
      <w:pPr>
        <w:pStyle w:val="BodyText"/>
        <w:rPr>
          <w:rFonts w:ascii="Calibri" w:hAnsi="Calibri" w:cs="Arial"/>
        </w:rPr>
      </w:pPr>
      <w:r w:rsidRPr="000E0EE2">
        <w:rPr>
          <w:rFonts w:ascii="Calibri" w:hAnsi="Calibri" w:cs="Arial"/>
        </w:rPr>
        <w:t>The detailed teaching syllabus for each individual module or element is laid out in a learning-objective format in which the objective for each sub-element describes what each participant must achieve to demonstrate that the necessary level of knowledge has been acquired.  The learning-objective format assumes that the objective for each sub-element or lesson in each specific model course is preceded by the phrase:</w:t>
      </w:r>
    </w:p>
    <w:p w14:paraId="22B12019" w14:textId="77777777" w:rsidR="007F588D" w:rsidRPr="000E0EE2" w:rsidRDefault="007F588D" w:rsidP="007F588D">
      <w:pPr>
        <w:pStyle w:val="BodyText"/>
        <w:ind w:left="720"/>
        <w:rPr>
          <w:rFonts w:ascii="Calibri" w:hAnsi="Calibri" w:cs="Arial"/>
          <w:i/>
        </w:rPr>
      </w:pPr>
      <w:r w:rsidRPr="000E0EE2">
        <w:rPr>
          <w:rFonts w:ascii="Calibri" w:hAnsi="Calibri" w:cs="Arial"/>
          <w:i/>
        </w:rPr>
        <w:t>The expected learning outcome is that the participant [trainee] has acquired the recommended level of competence in ……………………………</w:t>
      </w:r>
    </w:p>
    <w:p w14:paraId="00293627" w14:textId="77777777" w:rsidR="007F588D" w:rsidRPr="000E0EE2" w:rsidRDefault="007F588D" w:rsidP="007F588D">
      <w:pPr>
        <w:pStyle w:val="BodyText"/>
        <w:rPr>
          <w:rFonts w:ascii="Calibri" w:hAnsi="Calibri" w:cs="Arial"/>
        </w:rPr>
      </w:pPr>
      <w:r w:rsidRPr="000E0EE2">
        <w:rPr>
          <w:rFonts w:ascii="Calibri" w:hAnsi="Calibri" w:cs="Arial"/>
        </w:rPr>
        <w:t>IALA</w:t>
      </w:r>
      <w:r w:rsidR="00814D46">
        <w:rPr>
          <w:rFonts w:ascii="Calibri" w:hAnsi="Calibri" w:cs="Arial"/>
        </w:rPr>
        <w:t xml:space="preserve"> publications, including other Model C</w:t>
      </w:r>
      <w:r w:rsidRPr="000E0EE2">
        <w:rPr>
          <w:rFonts w:ascii="Calibri" w:hAnsi="Calibri" w:cs="Arial"/>
        </w:rPr>
        <w:t xml:space="preserve">ourses issued by The Academy, are written in English as the standard international language.  However, it is recognised that many technicians will </w:t>
      </w:r>
      <w:bookmarkStart w:id="28" w:name="_Toc306303375"/>
      <w:bookmarkStart w:id="29" w:name="_Toc181271155"/>
      <w:r w:rsidRPr="000E0EE2">
        <w:rPr>
          <w:rFonts w:ascii="Calibri" w:hAnsi="Calibri" w:cs="Arial"/>
        </w:rPr>
        <w:t xml:space="preserve">work in their native language. </w:t>
      </w:r>
      <w:r w:rsidR="00814D46">
        <w:rPr>
          <w:rFonts w:ascii="Calibri" w:hAnsi="Calibri" w:cs="Arial"/>
        </w:rPr>
        <w:t xml:space="preserve"> </w:t>
      </w:r>
      <w:r w:rsidRPr="000E0EE2">
        <w:rPr>
          <w:rFonts w:ascii="Calibri" w:hAnsi="Calibri" w:cs="Arial"/>
        </w:rPr>
        <w:t>It is anticipated that accredited training organisations and institutes will adopt the most appropriate language for the instruction of participants.</w:t>
      </w:r>
      <w:bookmarkEnd w:id="28"/>
      <w:bookmarkEnd w:id="29"/>
    </w:p>
    <w:p w14:paraId="480F2C31" w14:textId="77777777" w:rsidR="00422062" w:rsidRPr="000E0EE2" w:rsidRDefault="00422062">
      <w:pPr>
        <w:spacing w:after="200" w:line="276" w:lineRule="auto"/>
        <w:rPr>
          <w:rFonts w:ascii="Calibri" w:eastAsiaTheme="majorEastAsia" w:hAnsi="Calibri" w:cs="Arial"/>
          <w:b/>
          <w:bCs/>
          <w:caps/>
          <w:color w:val="00AFAA"/>
          <w:sz w:val="24"/>
          <w:szCs w:val="24"/>
        </w:rPr>
      </w:pPr>
      <w:bookmarkStart w:id="30" w:name="_Toc431993278"/>
      <w:bookmarkStart w:id="31" w:name="_Toc306303376"/>
      <w:bookmarkStart w:id="32" w:name="_Toc181271156"/>
      <w:r w:rsidRPr="000E0EE2">
        <w:br w:type="page"/>
      </w:r>
    </w:p>
    <w:p w14:paraId="091F2C39" w14:textId="77777777" w:rsidR="007F588D" w:rsidRPr="000E0EE2" w:rsidRDefault="007F588D" w:rsidP="00422062">
      <w:pPr>
        <w:pStyle w:val="Heading2"/>
      </w:pPr>
      <w:bookmarkStart w:id="33" w:name="_Toc449336781"/>
      <w:r w:rsidRPr="000E0EE2">
        <w:lastRenderedPageBreak/>
        <w:t>Evaluation or Assessment of Participant Progress</w:t>
      </w:r>
      <w:bookmarkEnd w:id="30"/>
      <w:bookmarkEnd w:id="33"/>
    </w:p>
    <w:p w14:paraId="0BF02F19" w14:textId="77777777" w:rsidR="00422062" w:rsidRPr="000E0EE2" w:rsidRDefault="00422062" w:rsidP="00422062">
      <w:pPr>
        <w:pStyle w:val="Heading2separationline"/>
      </w:pPr>
    </w:p>
    <w:p w14:paraId="184B81E4" w14:textId="77777777" w:rsidR="007F588D" w:rsidRPr="000E0EE2" w:rsidRDefault="007F588D" w:rsidP="007F588D">
      <w:pPr>
        <w:pStyle w:val="BodyText"/>
        <w:rPr>
          <w:rFonts w:ascii="Calibri" w:hAnsi="Calibri" w:cs="Arial"/>
        </w:rPr>
      </w:pPr>
      <w:r w:rsidRPr="000E0EE2">
        <w:rPr>
          <w:rFonts w:ascii="Calibri" w:hAnsi="Calibri" w:cs="Arial"/>
        </w:rPr>
        <w:t>‘</w:t>
      </w:r>
      <w:r w:rsidRPr="000E0EE2">
        <w:rPr>
          <w:rFonts w:ascii="Calibri" w:hAnsi="Calibri" w:cs="Arial"/>
          <w:i/>
        </w:rPr>
        <w:t>The award of AtoN qualifications should be based on the principle that satisfactory results are obtained during the basic training course</w:t>
      </w:r>
      <w:r w:rsidR="00B15AD3">
        <w:rPr>
          <w:rFonts w:ascii="Calibri" w:hAnsi="Calibri" w:cs="Arial"/>
          <w:i/>
        </w:rPr>
        <w:t>.</w:t>
      </w:r>
      <w:r w:rsidRPr="000E0EE2">
        <w:rPr>
          <w:rFonts w:ascii="Calibri" w:hAnsi="Calibri" w:cs="Arial"/>
          <w:i/>
        </w:rPr>
        <w:t>’</w:t>
      </w:r>
      <w:r w:rsidRPr="000E0EE2">
        <w:rPr>
          <w:rStyle w:val="FootnoteReference"/>
          <w:rFonts w:ascii="Calibri" w:hAnsi="Calibri" w:cs="Arial"/>
        </w:rPr>
        <w:footnoteReference w:id="3"/>
      </w:r>
      <w:r w:rsidRPr="000E0EE2">
        <w:rPr>
          <w:rFonts w:ascii="Calibri" w:hAnsi="Calibri" w:cs="Arial"/>
        </w:rPr>
        <w:t xml:space="preserve"> </w:t>
      </w:r>
      <w:r w:rsidR="00814D46">
        <w:rPr>
          <w:rFonts w:ascii="Calibri" w:hAnsi="Calibri" w:cs="Arial"/>
        </w:rPr>
        <w:t xml:space="preserve"> </w:t>
      </w:r>
      <w:r w:rsidRPr="000E0EE2">
        <w:rPr>
          <w:rFonts w:ascii="Calibri" w:hAnsi="Calibri" w:cs="Arial"/>
        </w:rPr>
        <w:t>Participants should be evaluated on their understanding of the material and their ability to carry out the tasks associated with each sub-element or lesson of each model course.  Additional</w:t>
      </w:r>
      <w:r w:rsidR="00814D46">
        <w:rPr>
          <w:rFonts w:ascii="Calibri" w:hAnsi="Calibri" w:cs="Arial"/>
        </w:rPr>
        <w:t xml:space="preserve"> guidance is provided in </w:t>
      </w:r>
      <w:r w:rsidR="00814D46">
        <w:rPr>
          <w:rFonts w:ascii="Calibri" w:hAnsi="Calibri" w:cs="Arial"/>
        </w:rPr>
        <w:fldChar w:fldCharType="begin"/>
      </w:r>
      <w:r w:rsidR="00814D46">
        <w:rPr>
          <w:rFonts w:ascii="Calibri" w:hAnsi="Calibri" w:cs="Arial"/>
        </w:rPr>
        <w:instrText xml:space="preserve"> REF _Ref449337564 \r \h </w:instrText>
      </w:r>
      <w:r w:rsidR="00814D46">
        <w:rPr>
          <w:rFonts w:ascii="Calibri" w:hAnsi="Calibri" w:cs="Arial"/>
        </w:rPr>
      </w:r>
      <w:r w:rsidR="00814D46">
        <w:rPr>
          <w:rFonts w:ascii="Calibri" w:hAnsi="Calibri" w:cs="Arial"/>
        </w:rPr>
        <w:fldChar w:fldCharType="separate"/>
      </w:r>
      <w:r w:rsidR="00814D46">
        <w:rPr>
          <w:rFonts w:ascii="Calibri" w:hAnsi="Calibri" w:cs="Arial"/>
        </w:rPr>
        <w:t>PART 1</w:t>
      </w:r>
      <w:r w:rsidR="00814D46">
        <w:rPr>
          <w:rFonts w:ascii="Calibri" w:hAnsi="Calibri" w:cs="Arial"/>
        </w:rPr>
        <w:fldChar w:fldCharType="end"/>
      </w:r>
      <w:r w:rsidR="00814D46">
        <w:rPr>
          <w:rFonts w:ascii="Calibri" w:hAnsi="Calibri" w:cs="Arial"/>
        </w:rPr>
        <w:t xml:space="preserve"> section </w:t>
      </w:r>
      <w:r w:rsidR="00814D46">
        <w:rPr>
          <w:rFonts w:ascii="Calibri" w:hAnsi="Calibri" w:cs="Arial"/>
        </w:rPr>
        <w:fldChar w:fldCharType="begin"/>
      </w:r>
      <w:r w:rsidR="00814D46">
        <w:rPr>
          <w:rFonts w:ascii="Calibri" w:hAnsi="Calibri" w:cs="Arial"/>
        </w:rPr>
        <w:instrText xml:space="preserve"> REF _Ref449337534 \r \h </w:instrText>
      </w:r>
      <w:r w:rsidR="00814D46">
        <w:rPr>
          <w:rFonts w:ascii="Calibri" w:hAnsi="Calibri" w:cs="Arial"/>
        </w:rPr>
      </w:r>
      <w:r w:rsidR="00814D46">
        <w:rPr>
          <w:rFonts w:ascii="Calibri" w:hAnsi="Calibri" w:cs="Arial"/>
        </w:rPr>
        <w:fldChar w:fldCharType="separate"/>
      </w:r>
      <w:r w:rsidR="00814D46">
        <w:rPr>
          <w:rFonts w:ascii="Calibri" w:hAnsi="Calibri" w:cs="Arial"/>
        </w:rPr>
        <w:t>5</w:t>
      </w:r>
      <w:r w:rsidR="00814D46">
        <w:rPr>
          <w:rFonts w:ascii="Calibri" w:hAnsi="Calibri" w:cs="Arial"/>
        </w:rPr>
        <w:fldChar w:fldCharType="end"/>
      </w:r>
      <w:r w:rsidRPr="000E0EE2">
        <w:rPr>
          <w:rFonts w:ascii="Calibri" w:hAnsi="Calibri" w:cs="Arial"/>
        </w:rPr>
        <w:t>.</w:t>
      </w:r>
    </w:p>
    <w:p w14:paraId="23C2B6F6" w14:textId="77777777" w:rsidR="007F588D" w:rsidRPr="000E0EE2" w:rsidRDefault="007F588D" w:rsidP="00422062">
      <w:pPr>
        <w:pStyle w:val="Heading2"/>
      </w:pPr>
      <w:bookmarkStart w:id="34" w:name="_Toc431993279"/>
      <w:bookmarkStart w:id="35" w:name="_Toc449336782"/>
      <w:r w:rsidRPr="000E0EE2">
        <w:t>Implementation</w:t>
      </w:r>
      <w:bookmarkEnd w:id="31"/>
      <w:bookmarkEnd w:id="32"/>
      <w:bookmarkEnd w:id="34"/>
      <w:bookmarkEnd w:id="35"/>
    </w:p>
    <w:p w14:paraId="7FF1B881" w14:textId="77777777" w:rsidR="00422062" w:rsidRPr="000E0EE2" w:rsidRDefault="00422062" w:rsidP="00422062">
      <w:pPr>
        <w:pStyle w:val="Heading2separationline"/>
      </w:pPr>
    </w:p>
    <w:p w14:paraId="77403574" w14:textId="77777777" w:rsidR="007F588D" w:rsidRPr="000E0EE2" w:rsidRDefault="007F588D" w:rsidP="007F588D">
      <w:pPr>
        <w:pStyle w:val="BodyText"/>
        <w:rPr>
          <w:rFonts w:ascii="Calibri" w:hAnsi="Calibri" w:cs="Arial"/>
        </w:rPr>
      </w:pPr>
      <w:r w:rsidRPr="000E0EE2">
        <w:rPr>
          <w:rFonts w:ascii="Calibri" w:hAnsi="Calibri" w:cs="Arial"/>
        </w:rPr>
        <w:t>Thorough preparation is the key to successful implementation of the course.  For the course to run smoothly and effectively, considerable attention must be paid to the availability and use of:</w:t>
      </w:r>
    </w:p>
    <w:p w14:paraId="754FA86F" w14:textId="77777777" w:rsidR="007F588D" w:rsidRPr="000E0EE2" w:rsidRDefault="007F588D" w:rsidP="007F588D">
      <w:pPr>
        <w:pStyle w:val="Bullet1"/>
      </w:pPr>
      <w:r w:rsidRPr="000E0EE2">
        <w:t>qualified instructors;</w:t>
      </w:r>
      <w:r w:rsidRPr="000E0EE2">
        <w:rPr>
          <w:rStyle w:val="FootnoteReference"/>
          <w:rFonts w:ascii="Calibri" w:hAnsi="Calibri"/>
        </w:rPr>
        <w:footnoteReference w:id="4"/>
      </w:r>
    </w:p>
    <w:p w14:paraId="0BFDAFED" w14:textId="77777777" w:rsidR="007F588D" w:rsidRPr="000E0EE2" w:rsidRDefault="007F588D" w:rsidP="006F0D31">
      <w:pPr>
        <w:pStyle w:val="Bullet1"/>
      </w:pPr>
      <w:r w:rsidRPr="000E0EE2">
        <w:t>support staff;</w:t>
      </w:r>
    </w:p>
    <w:p w14:paraId="1E52C57B" w14:textId="77777777" w:rsidR="007F588D" w:rsidRPr="000E0EE2" w:rsidRDefault="007F588D" w:rsidP="006F0D31">
      <w:pPr>
        <w:pStyle w:val="Bullet1"/>
      </w:pPr>
      <w:r w:rsidRPr="000E0EE2">
        <w:t>rooms and other spaces;</w:t>
      </w:r>
    </w:p>
    <w:p w14:paraId="686EC3DE" w14:textId="77777777" w:rsidR="007F588D" w:rsidRPr="000E0EE2" w:rsidRDefault="007F588D" w:rsidP="006F0D31">
      <w:pPr>
        <w:pStyle w:val="Bullet1"/>
      </w:pPr>
      <w:r w:rsidRPr="000E0EE2">
        <w:t>training equipment;</w:t>
      </w:r>
    </w:p>
    <w:p w14:paraId="7C5D00B9" w14:textId="77777777" w:rsidR="007F588D" w:rsidRPr="000E0EE2" w:rsidRDefault="007F588D" w:rsidP="006F0D31">
      <w:pPr>
        <w:pStyle w:val="Bullet1"/>
      </w:pPr>
      <w:r w:rsidRPr="000E0EE2">
        <w:t>practical training sites ashore;</w:t>
      </w:r>
    </w:p>
    <w:p w14:paraId="16F1BAB0" w14:textId="77777777" w:rsidR="007F588D" w:rsidRPr="000E0EE2" w:rsidRDefault="007F588D" w:rsidP="006F0D31">
      <w:pPr>
        <w:pStyle w:val="Bullet1"/>
      </w:pPr>
      <w:r w:rsidRPr="000E0EE2">
        <w:t>buoy Tenders or other AtoN service craft;</w:t>
      </w:r>
    </w:p>
    <w:p w14:paraId="5293A09E" w14:textId="77777777" w:rsidR="007F588D" w:rsidRPr="000E0EE2" w:rsidRDefault="007F588D" w:rsidP="006F0D31">
      <w:pPr>
        <w:pStyle w:val="Bullet1"/>
      </w:pPr>
      <w:r w:rsidRPr="000E0EE2">
        <w:t>safety equipment;</w:t>
      </w:r>
    </w:p>
    <w:p w14:paraId="0485AD76" w14:textId="77777777" w:rsidR="007F588D" w:rsidRPr="000E0EE2" w:rsidRDefault="007F588D" w:rsidP="006F0D31">
      <w:pPr>
        <w:pStyle w:val="Bullet1"/>
      </w:pPr>
      <w:proofErr w:type="gramStart"/>
      <w:r w:rsidRPr="000E0EE2">
        <w:t>reference</w:t>
      </w:r>
      <w:proofErr w:type="gramEnd"/>
      <w:r w:rsidRPr="000E0EE2">
        <w:t xml:space="preserve"> material.</w:t>
      </w:r>
    </w:p>
    <w:p w14:paraId="175C361A" w14:textId="77777777" w:rsidR="007F588D" w:rsidRPr="000E0EE2" w:rsidRDefault="007F588D" w:rsidP="00422062">
      <w:pPr>
        <w:pStyle w:val="Heading2"/>
      </w:pPr>
      <w:bookmarkStart w:id="36" w:name="_Toc449336783"/>
      <w:r w:rsidRPr="000E0EE2">
        <w:t>Validation</w:t>
      </w:r>
      <w:bookmarkEnd w:id="36"/>
    </w:p>
    <w:p w14:paraId="479439B1" w14:textId="77777777" w:rsidR="00422062" w:rsidRPr="000E0EE2" w:rsidRDefault="00422062" w:rsidP="00422062">
      <w:pPr>
        <w:pStyle w:val="Heading2separationline"/>
      </w:pPr>
    </w:p>
    <w:p w14:paraId="1C7628A0" w14:textId="77777777" w:rsidR="007F588D" w:rsidRPr="000E0EE2" w:rsidRDefault="007F588D" w:rsidP="007F588D">
      <w:pPr>
        <w:pStyle w:val="BodyText"/>
      </w:pPr>
      <w:r w:rsidRPr="000E0EE2">
        <w:t>The information contained in this document has been validated on behalf of The Academy by a group of subject matter experts drawn from the IALA membership.  Validation in the context of this document means that the group has found no grounds to object to its contents.</w:t>
      </w:r>
    </w:p>
    <w:p w14:paraId="7C01361F" w14:textId="77777777" w:rsidR="007F588D" w:rsidRPr="000E0EE2" w:rsidRDefault="007F588D" w:rsidP="00D11D60">
      <w:pPr>
        <w:pStyle w:val="Heading1"/>
      </w:pPr>
      <w:bookmarkStart w:id="37" w:name="_Toc449336784"/>
      <w:r w:rsidRPr="000E0EE2">
        <w:t>COURSE FRAMEWORK</w:t>
      </w:r>
      <w:bookmarkEnd w:id="37"/>
    </w:p>
    <w:p w14:paraId="558645B6" w14:textId="77777777" w:rsidR="007F588D" w:rsidRPr="000E0EE2" w:rsidRDefault="007F588D" w:rsidP="007F588D">
      <w:pPr>
        <w:pStyle w:val="Heading1separatationline"/>
      </w:pPr>
    </w:p>
    <w:p w14:paraId="1B2D3A1A" w14:textId="77777777" w:rsidR="007F588D" w:rsidRPr="000E0EE2" w:rsidRDefault="007F588D" w:rsidP="00422062">
      <w:pPr>
        <w:pStyle w:val="Heading2"/>
      </w:pPr>
      <w:bookmarkStart w:id="38" w:name="_Toc449336785"/>
      <w:r w:rsidRPr="000E0EE2">
        <w:t>Scope</w:t>
      </w:r>
      <w:bookmarkEnd w:id="38"/>
    </w:p>
    <w:p w14:paraId="311AA8E6" w14:textId="77777777" w:rsidR="00997F7E" w:rsidRPr="000E0EE2" w:rsidRDefault="00997F7E" w:rsidP="00997F7E">
      <w:pPr>
        <w:pStyle w:val="Heading2separationline"/>
      </w:pPr>
    </w:p>
    <w:p w14:paraId="66CE54E5" w14:textId="77777777" w:rsidR="007F588D" w:rsidRPr="000E0EE2" w:rsidRDefault="007F588D" w:rsidP="007F588D">
      <w:pPr>
        <w:pStyle w:val="BodyText"/>
      </w:pPr>
      <w:r w:rsidRPr="000E0EE2">
        <w:t>This suite of courses is intended to provide technicians with the practical training necessary to become efficient and competent in specific aspects of installation; servicing; maintenance or replacement of marine AtoN and their associated components.</w:t>
      </w:r>
    </w:p>
    <w:p w14:paraId="149BD120" w14:textId="77777777" w:rsidR="007F588D" w:rsidRPr="000E0EE2" w:rsidRDefault="007F588D" w:rsidP="00422062">
      <w:pPr>
        <w:pStyle w:val="Heading2"/>
      </w:pPr>
      <w:bookmarkStart w:id="39" w:name="_Toc449336786"/>
      <w:r w:rsidRPr="000E0EE2">
        <w:t>Objective</w:t>
      </w:r>
      <w:bookmarkEnd w:id="39"/>
    </w:p>
    <w:p w14:paraId="38B27CBC" w14:textId="77777777" w:rsidR="00997F7E" w:rsidRPr="000E0EE2" w:rsidRDefault="00997F7E" w:rsidP="00997F7E">
      <w:pPr>
        <w:pStyle w:val="Heading2separationline"/>
      </w:pPr>
    </w:p>
    <w:p w14:paraId="32681668" w14:textId="77777777" w:rsidR="007F588D" w:rsidRPr="000E0EE2" w:rsidRDefault="007F588D" w:rsidP="00997F7E">
      <w:pPr>
        <w:pStyle w:val="BodyText"/>
      </w:pPr>
      <w:r w:rsidRPr="000E0EE2">
        <w:t>Upon successful completion of each of these courses, participants will have acquired sufficient knowledge and skill to install; service; maintain or replace specific marine AtoN components on the job within their organizations.</w:t>
      </w:r>
    </w:p>
    <w:p w14:paraId="5E307303" w14:textId="77777777" w:rsidR="007F588D" w:rsidRPr="000E0EE2" w:rsidRDefault="007F588D" w:rsidP="00422062">
      <w:pPr>
        <w:pStyle w:val="Heading2"/>
      </w:pPr>
      <w:bookmarkStart w:id="40" w:name="_Toc449336787"/>
      <w:r w:rsidRPr="000E0EE2">
        <w:t>Entry Standard</w:t>
      </w:r>
      <w:bookmarkEnd w:id="40"/>
    </w:p>
    <w:p w14:paraId="03B93520" w14:textId="77777777" w:rsidR="00997F7E" w:rsidRPr="000E0EE2" w:rsidRDefault="00997F7E" w:rsidP="00997F7E">
      <w:pPr>
        <w:pStyle w:val="Heading2separationline"/>
      </w:pPr>
    </w:p>
    <w:p w14:paraId="7337C9D7" w14:textId="77777777" w:rsidR="007F588D" w:rsidRPr="000E0EE2" w:rsidRDefault="007F588D" w:rsidP="00997F7E">
      <w:pPr>
        <w:pStyle w:val="BodyText"/>
      </w:pPr>
      <w:r w:rsidRPr="000E0EE2">
        <w:t xml:space="preserve">The Competent Authority may prescribe minimum standards for education or work experience for prospective participants to enter these courses.  In preparing each of these courses, it has been assumed that participants </w:t>
      </w:r>
      <w:r w:rsidRPr="000E0EE2">
        <w:lastRenderedPageBreak/>
        <w:t>would have the minimum physical ability and educational background necessary to carry out successfully the function of installing; servicing; maintaining or replacing marine AtoN and their components.</w:t>
      </w:r>
    </w:p>
    <w:p w14:paraId="3E47264E" w14:textId="77777777" w:rsidR="007F588D" w:rsidRPr="000E0EE2" w:rsidRDefault="007F588D" w:rsidP="00997F7E">
      <w:pPr>
        <w:pStyle w:val="BodyText"/>
      </w:pPr>
      <w:r w:rsidRPr="000E0EE2">
        <w:t>It is anticipated that the minimum entry standard will include a basic technical education and a basic Health and Safety at work pre-qualification.</w:t>
      </w:r>
    </w:p>
    <w:p w14:paraId="4A955913" w14:textId="77777777" w:rsidR="007F588D" w:rsidRPr="000E0EE2" w:rsidRDefault="007F588D" w:rsidP="00422062">
      <w:pPr>
        <w:pStyle w:val="Heading2"/>
      </w:pPr>
      <w:bookmarkStart w:id="41" w:name="_Toc449336788"/>
      <w:r w:rsidRPr="000E0EE2">
        <w:t>Requirements for Certification</w:t>
      </w:r>
      <w:bookmarkEnd w:id="41"/>
    </w:p>
    <w:p w14:paraId="5E870677" w14:textId="77777777" w:rsidR="00997F7E" w:rsidRPr="000E0EE2" w:rsidRDefault="00997F7E" w:rsidP="00997F7E">
      <w:pPr>
        <w:pStyle w:val="Heading2separationline"/>
      </w:pPr>
    </w:p>
    <w:p w14:paraId="7D0FF7E4" w14:textId="77777777" w:rsidR="007F588D" w:rsidRPr="000E0EE2" w:rsidRDefault="007F588D" w:rsidP="00997F7E">
      <w:pPr>
        <w:pStyle w:val="BodyText"/>
      </w:pPr>
      <w:r w:rsidRPr="000E0EE2">
        <w:t>Every candidate for certification should:</w:t>
      </w:r>
    </w:p>
    <w:p w14:paraId="68A5DEE9" w14:textId="77777777" w:rsidR="007F588D" w:rsidRPr="000E0EE2" w:rsidRDefault="007F588D" w:rsidP="006F0D31">
      <w:pPr>
        <w:pStyle w:val="Bullet1"/>
      </w:pPr>
      <w:r w:rsidRPr="000E0EE2">
        <w:t>be not less than 18 years of age;</w:t>
      </w:r>
    </w:p>
    <w:p w14:paraId="3E657EDD" w14:textId="77777777" w:rsidR="007F588D" w:rsidRPr="000E0EE2" w:rsidRDefault="007F588D" w:rsidP="006F0D31">
      <w:pPr>
        <w:pStyle w:val="Bullet1"/>
      </w:pPr>
      <w:proofErr w:type="gramStart"/>
      <w:r w:rsidRPr="000E0EE2">
        <w:t>satisfy</w:t>
      </w:r>
      <w:proofErr w:type="gramEnd"/>
      <w:r w:rsidRPr="000E0EE2">
        <w:t xml:space="preserve"> the Competent Authority that they possess the theoretical and practical knowledge necessary to carry out the responsibility of installing; servicing; maintaining or replacing marine AtoN and their components.</w:t>
      </w:r>
    </w:p>
    <w:p w14:paraId="56C0C58A" w14:textId="77777777" w:rsidR="007F588D" w:rsidRPr="000E0EE2" w:rsidRDefault="007F588D" w:rsidP="00422062">
      <w:pPr>
        <w:pStyle w:val="Heading2"/>
      </w:pPr>
      <w:bookmarkStart w:id="42" w:name="_Toc449336789"/>
      <w:r w:rsidRPr="000E0EE2">
        <w:t>Course Intake Limitations</w:t>
      </w:r>
      <w:bookmarkEnd w:id="42"/>
    </w:p>
    <w:p w14:paraId="3C67367E" w14:textId="77777777" w:rsidR="00997F7E" w:rsidRPr="000E0EE2" w:rsidRDefault="00997F7E" w:rsidP="00997F7E">
      <w:pPr>
        <w:pStyle w:val="Heading2separationline"/>
      </w:pPr>
    </w:p>
    <w:p w14:paraId="5EA2672C" w14:textId="77777777" w:rsidR="007F588D" w:rsidRPr="000E0EE2" w:rsidRDefault="007F588D" w:rsidP="00997F7E">
      <w:pPr>
        <w:pStyle w:val="BodyText"/>
      </w:pPr>
      <w:r w:rsidRPr="000E0EE2">
        <w:t>Class sizes may be limited at the discretion of the Competent Authority in order to allow the instructor to give adequate attention to individual trainees.  In general, it is recommended that a maximum of 10 participants be the upper limit that a single instructor can be expected to train satisfactorily to the level of competence required.</w:t>
      </w:r>
    </w:p>
    <w:p w14:paraId="175CF64D" w14:textId="77777777" w:rsidR="007F588D" w:rsidRPr="000E0EE2" w:rsidRDefault="007F588D" w:rsidP="00422062">
      <w:pPr>
        <w:pStyle w:val="Heading2"/>
      </w:pPr>
      <w:bookmarkStart w:id="43" w:name="_Toc449336790"/>
      <w:r w:rsidRPr="000E0EE2">
        <w:t>Training Staff Requirements</w:t>
      </w:r>
      <w:bookmarkEnd w:id="43"/>
    </w:p>
    <w:p w14:paraId="6461B05A" w14:textId="77777777" w:rsidR="00997F7E" w:rsidRPr="000E0EE2" w:rsidRDefault="00997F7E" w:rsidP="00997F7E">
      <w:pPr>
        <w:pStyle w:val="Heading2separationline"/>
      </w:pPr>
    </w:p>
    <w:p w14:paraId="12B7585F" w14:textId="77777777" w:rsidR="007F588D" w:rsidRPr="000E0EE2" w:rsidRDefault="007F588D" w:rsidP="00191E32">
      <w:pPr>
        <w:pStyle w:val="BodyText"/>
      </w:pPr>
      <w:r w:rsidRPr="000E0EE2">
        <w:t xml:space="preserve">All instructors, supervisors and assessors should be appropriately qualified in the subject matter covered by this course.  It is expected that some if not all training staff will have held an IALA </w:t>
      </w:r>
      <w:proofErr w:type="gramStart"/>
      <w:r w:rsidRPr="000E0EE2">
        <w:t>AtoN</w:t>
      </w:r>
      <w:proofErr w:type="gramEnd"/>
      <w:r w:rsidRPr="000E0EE2">
        <w:t xml:space="preserve"> Level 1 Managers Certificate for at least 3 years.  In addition to technical expertise in the subject matter, approved training programmes should ensure that all members of the teaching staff have appropriate training in instructional techniques and assessment methods.  As well as instructors, supervisors, and assessors, additional staff may be required for the maintenance of equipment and the preparation of materials, supplies, and work areas.</w:t>
      </w:r>
    </w:p>
    <w:p w14:paraId="1EC5E8AA" w14:textId="77777777" w:rsidR="007F588D" w:rsidRPr="000E0EE2" w:rsidRDefault="007F588D" w:rsidP="00422062">
      <w:pPr>
        <w:pStyle w:val="Heading2"/>
      </w:pPr>
      <w:bookmarkStart w:id="44" w:name="_Toc449336791"/>
      <w:r w:rsidRPr="000E0EE2">
        <w:t>Teaching Facilities and Equipment</w:t>
      </w:r>
      <w:bookmarkEnd w:id="44"/>
    </w:p>
    <w:p w14:paraId="297B856B" w14:textId="77777777" w:rsidR="00191E32" w:rsidRPr="000E0EE2" w:rsidRDefault="00191E32" w:rsidP="00191E32">
      <w:pPr>
        <w:pStyle w:val="Heading2separationline"/>
      </w:pPr>
    </w:p>
    <w:p w14:paraId="02BA348A" w14:textId="77777777" w:rsidR="007F588D" w:rsidRPr="000E0EE2" w:rsidRDefault="007F588D" w:rsidP="00191E32">
      <w:pPr>
        <w:pStyle w:val="BodyText"/>
      </w:pPr>
      <w:r w:rsidRPr="000E0EE2">
        <w:t>This suite of courses involves both classroom instruction and practical visits to work areas at sea or on land.  Theoretical courses conducted in classrooms should be supported with blackboards or whiteboards and overhead projectors to enable presentation of the subject matter.  An alternative to classroom instruction would be to provide the lecture material to students at a distance via the Internet or other electronic means (i.e. ‘e-learning’).  In that case, students would need access to computers and related equipment, and should be provided with a means of interacting with instructors for discussion and to answer questions.</w:t>
      </w:r>
    </w:p>
    <w:p w14:paraId="3C7E3D5E" w14:textId="77777777" w:rsidR="007F588D" w:rsidRPr="000E0EE2" w:rsidRDefault="007F588D" w:rsidP="00191E32">
      <w:pPr>
        <w:pStyle w:val="BodyText"/>
      </w:pPr>
      <w:r w:rsidRPr="000E0EE2">
        <w:t>Practical instruction in the field will require the identification of suitable shore-based training sites, such as an operational lighthouse or beacon.  Sea experience for practical instruction in buoy work will require the use of a suitable buoy tender or other AtoN service craft.  Pre-booking of these facilities will be required to avoid conflict with planned operations.</w:t>
      </w:r>
    </w:p>
    <w:p w14:paraId="52051192" w14:textId="77777777" w:rsidR="007F588D" w:rsidRPr="000E0EE2" w:rsidRDefault="007F588D" w:rsidP="00422062">
      <w:pPr>
        <w:pStyle w:val="Heading2"/>
      </w:pPr>
      <w:bookmarkStart w:id="45" w:name="_Toc449336792"/>
      <w:r w:rsidRPr="000E0EE2">
        <w:t>Teaching Aids and References</w:t>
      </w:r>
      <w:bookmarkEnd w:id="45"/>
    </w:p>
    <w:p w14:paraId="277FF764" w14:textId="77777777" w:rsidR="00191E32" w:rsidRPr="000E0EE2" w:rsidRDefault="00191E32" w:rsidP="00191E32">
      <w:pPr>
        <w:pStyle w:val="Heading2separationline"/>
      </w:pPr>
    </w:p>
    <w:p w14:paraId="734279A3" w14:textId="77777777" w:rsidR="007F588D" w:rsidRPr="000E0EE2" w:rsidRDefault="007F588D" w:rsidP="00191E32">
      <w:pPr>
        <w:pStyle w:val="BodyText"/>
      </w:pPr>
      <w:r w:rsidRPr="000E0EE2">
        <w:t>Participants should have access to the types of equipment that they will be expected to work with on the job.  Each model course will specify which teaching aids might be most appropriate to the course of instruction.</w:t>
      </w:r>
    </w:p>
    <w:p w14:paraId="584158E6" w14:textId="77777777" w:rsidR="007F588D" w:rsidRPr="000E0EE2" w:rsidRDefault="007F588D" w:rsidP="00191E32">
      <w:pPr>
        <w:pStyle w:val="BodyText"/>
      </w:pPr>
      <w:r w:rsidRPr="000E0EE2">
        <w:t>In addition to any specific reference required by the Competent Authority, each model course will list those IALA Recommendations, Guidelines or NAVGUIDE references relevant to that course.</w:t>
      </w:r>
    </w:p>
    <w:p w14:paraId="5DFC64F7" w14:textId="77777777" w:rsidR="00422062" w:rsidRPr="000E0EE2" w:rsidRDefault="00422062">
      <w:pPr>
        <w:spacing w:after="200" w:line="276" w:lineRule="auto"/>
        <w:rPr>
          <w:rFonts w:asciiTheme="majorHAnsi" w:eastAsiaTheme="majorEastAsia" w:hAnsiTheme="majorHAnsi" w:cstheme="majorBidi"/>
          <w:b/>
          <w:bCs/>
          <w:caps/>
          <w:color w:val="00AFAA"/>
          <w:sz w:val="28"/>
          <w:szCs w:val="24"/>
        </w:rPr>
      </w:pPr>
      <w:r w:rsidRPr="000E0EE2">
        <w:br w:type="page"/>
      </w:r>
    </w:p>
    <w:p w14:paraId="36BA49C6" w14:textId="77777777" w:rsidR="007F588D" w:rsidRPr="000E0EE2" w:rsidRDefault="00191E32" w:rsidP="00191E32">
      <w:pPr>
        <w:pStyle w:val="Heading1"/>
      </w:pPr>
      <w:bookmarkStart w:id="46" w:name="_Toc449336793"/>
      <w:r w:rsidRPr="000E0EE2">
        <w:lastRenderedPageBreak/>
        <w:t>OUTLINE OF MODEL COURSES</w:t>
      </w:r>
      <w:bookmarkEnd w:id="46"/>
    </w:p>
    <w:p w14:paraId="23ACF5F1" w14:textId="77777777" w:rsidR="00191E32" w:rsidRPr="000E0EE2" w:rsidRDefault="00191E32" w:rsidP="00191E32">
      <w:pPr>
        <w:pStyle w:val="Heading1separatationline"/>
      </w:pPr>
    </w:p>
    <w:p w14:paraId="3D63DD31" w14:textId="77777777" w:rsidR="007F588D" w:rsidRPr="000E0EE2" w:rsidRDefault="00E601F9" w:rsidP="00191E32">
      <w:pPr>
        <w:pStyle w:val="BodyText"/>
      </w:pPr>
      <w:r>
        <w:t>The complete suite of Level 2 Model C</w:t>
      </w:r>
      <w:r w:rsidR="007F588D" w:rsidRPr="000E0EE2">
        <w:t xml:space="preserve">ourses comprises 11 modules, sub-divided into topic elements.  These are listed in the syllabus for all courses </w:t>
      </w:r>
      <w:r>
        <w:t xml:space="preserve">shown in </w:t>
      </w:r>
      <w:r>
        <w:rPr>
          <w:rFonts w:ascii="Calibri" w:hAnsi="Calibri" w:cs="Arial"/>
        </w:rPr>
        <w:fldChar w:fldCharType="begin"/>
      </w:r>
      <w:r>
        <w:rPr>
          <w:rFonts w:ascii="Calibri" w:hAnsi="Calibri" w:cs="Arial"/>
        </w:rPr>
        <w:instrText xml:space="preserve"> REF _Ref449337333 \r \h </w:instrText>
      </w:r>
      <w:r>
        <w:rPr>
          <w:rFonts w:ascii="Calibri" w:hAnsi="Calibri" w:cs="Arial"/>
        </w:rPr>
      </w:r>
      <w:r>
        <w:rPr>
          <w:rFonts w:ascii="Calibri" w:hAnsi="Calibri" w:cs="Arial"/>
        </w:rPr>
        <w:fldChar w:fldCharType="separate"/>
      </w:r>
      <w:r>
        <w:rPr>
          <w:rFonts w:ascii="Calibri" w:hAnsi="Calibri" w:cs="Arial"/>
        </w:rPr>
        <w:t>PART 2</w:t>
      </w:r>
      <w:r>
        <w:rPr>
          <w:rFonts w:ascii="Calibri" w:hAnsi="Calibri" w:cs="Arial"/>
        </w:rPr>
        <w:fldChar w:fldCharType="end"/>
      </w:r>
      <w:r w:rsidR="007F588D" w:rsidRPr="000E0EE2">
        <w:t>.  The elements of each model course are broken down into teaching modules.  These should provide the course outline for a specific topic which specifies a recommended number of minimum of theoretical or practical lessons required for developing that Level 2 course.  However</w:t>
      </w:r>
      <w:r w:rsidR="00191E32" w:rsidRPr="000E0EE2">
        <w:t>,</w:t>
      </w:r>
      <w:r w:rsidR="007F588D" w:rsidRPr="000E0EE2">
        <w:t xml:space="preserve"> the lesson content can be adapted or expanded to meet the specific requirements of each Competent Authority.</w:t>
      </w:r>
    </w:p>
    <w:p w14:paraId="3B2974F2" w14:textId="77777777" w:rsidR="007F588D" w:rsidRPr="000E0EE2" w:rsidRDefault="007F588D" w:rsidP="00191E32">
      <w:pPr>
        <w:pStyle w:val="BodyText"/>
      </w:pPr>
      <w:r w:rsidRPr="000E0EE2">
        <w:t>Each model course will propose the recommended duration for lessons and site visits; an assessment of competency and the total time to complete the whole course. An example format for each model course is shown in Table 2 below.  The actual content will be decided by each Competent Authority</w:t>
      </w:r>
      <w:r w:rsidR="00191E32" w:rsidRPr="000E0EE2">
        <w:t>.</w:t>
      </w:r>
    </w:p>
    <w:p w14:paraId="40784114" w14:textId="77777777" w:rsidR="007F588D" w:rsidRPr="000E0EE2" w:rsidRDefault="00873FDD" w:rsidP="00873FDD">
      <w:pPr>
        <w:pStyle w:val="Tablecaption"/>
        <w:jc w:val="center"/>
        <w:rPr>
          <w:rFonts w:ascii="Calibri" w:hAnsi="Calibri" w:cs="Arial"/>
        </w:rPr>
      </w:pPr>
      <w:bookmarkStart w:id="47" w:name="_Toc196487038"/>
      <w:bookmarkStart w:id="48" w:name="_Toc196487101"/>
      <w:bookmarkStart w:id="49" w:name="_Toc196487123"/>
      <w:bookmarkStart w:id="50" w:name="_Toc369087491"/>
      <w:bookmarkStart w:id="51" w:name="_Toc449336812"/>
      <w:r w:rsidRPr="000E0EE2">
        <w:rPr>
          <w:rFonts w:ascii="Calibri" w:hAnsi="Calibri" w:cs="Arial"/>
        </w:rPr>
        <w:t>Example Course Outline</w:t>
      </w:r>
      <w:bookmarkEnd w:id="47"/>
      <w:bookmarkEnd w:id="48"/>
      <w:bookmarkEnd w:id="49"/>
      <w:bookmarkEnd w:id="50"/>
      <w:bookmarkEnd w:id="51"/>
    </w:p>
    <w:tbl>
      <w:tblPr>
        <w:tblW w:w="98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2"/>
        <w:gridCol w:w="804"/>
        <w:gridCol w:w="4678"/>
        <w:gridCol w:w="850"/>
        <w:gridCol w:w="2800"/>
      </w:tblGrid>
      <w:tr w:rsidR="00D849AF" w:rsidRPr="000E0EE2" w14:paraId="4E8882B4" w14:textId="77777777" w:rsidTr="00D849AF">
        <w:trPr>
          <w:cantSplit/>
          <w:trHeight w:val="1134"/>
          <w:jc w:val="center"/>
        </w:trPr>
        <w:tc>
          <w:tcPr>
            <w:tcW w:w="722" w:type="dxa"/>
            <w:textDirection w:val="btLr"/>
          </w:tcPr>
          <w:p w14:paraId="60657BF3" w14:textId="77777777" w:rsidR="00D849AF" w:rsidRPr="000E0EE2" w:rsidRDefault="00D849AF" w:rsidP="00D849AF">
            <w:pPr>
              <w:pStyle w:val="Tableheading"/>
              <w:jc w:val="center"/>
              <w:rPr>
                <w:lang w:val="en-GB"/>
              </w:rPr>
            </w:pPr>
            <w:r w:rsidRPr="000E0EE2">
              <w:rPr>
                <w:lang w:val="en-GB"/>
              </w:rPr>
              <w:t>Module</w:t>
            </w:r>
          </w:p>
        </w:tc>
        <w:tc>
          <w:tcPr>
            <w:tcW w:w="804" w:type="dxa"/>
            <w:textDirection w:val="btLr"/>
          </w:tcPr>
          <w:p w14:paraId="3050F165" w14:textId="77777777" w:rsidR="00D849AF" w:rsidRPr="000E0EE2" w:rsidRDefault="00D849AF" w:rsidP="00D849AF">
            <w:pPr>
              <w:pStyle w:val="Tableheading"/>
              <w:jc w:val="center"/>
              <w:rPr>
                <w:lang w:val="en-GB"/>
              </w:rPr>
            </w:pPr>
            <w:r w:rsidRPr="000E0EE2">
              <w:rPr>
                <w:lang w:val="en-GB"/>
              </w:rPr>
              <w:t>Element</w:t>
            </w:r>
          </w:p>
        </w:tc>
        <w:tc>
          <w:tcPr>
            <w:tcW w:w="4678" w:type="dxa"/>
            <w:vAlign w:val="center"/>
          </w:tcPr>
          <w:p w14:paraId="2C497A8C" w14:textId="77777777" w:rsidR="00D849AF" w:rsidRPr="000E0EE2" w:rsidRDefault="00D849AF" w:rsidP="00D849AF">
            <w:pPr>
              <w:pStyle w:val="Tableheading"/>
              <w:rPr>
                <w:lang w:val="en-GB"/>
              </w:rPr>
            </w:pPr>
            <w:r w:rsidRPr="000E0EE2">
              <w:rPr>
                <w:lang w:val="en-GB"/>
              </w:rPr>
              <w:t>Subject</w:t>
            </w:r>
          </w:p>
        </w:tc>
        <w:tc>
          <w:tcPr>
            <w:tcW w:w="850" w:type="dxa"/>
            <w:textDirection w:val="btLr"/>
          </w:tcPr>
          <w:p w14:paraId="19EF11F2" w14:textId="77777777" w:rsidR="00D849AF" w:rsidRPr="000E0EE2" w:rsidRDefault="00D849AF" w:rsidP="00D849AF">
            <w:pPr>
              <w:pStyle w:val="Tableheading"/>
              <w:jc w:val="center"/>
              <w:rPr>
                <w:lang w:val="en-GB"/>
              </w:rPr>
            </w:pPr>
            <w:r w:rsidRPr="000E0EE2">
              <w:rPr>
                <w:lang w:val="en-GB"/>
              </w:rPr>
              <w:t>Duration (hours)</w:t>
            </w:r>
          </w:p>
        </w:tc>
        <w:tc>
          <w:tcPr>
            <w:tcW w:w="2800" w:type="dxa"/>
            <w:vAlign w:val="center"/>
          </w:tcPr>
          <w:p w14:paraId="03903687" w14:textId="77777777" w:rsidR="00D849AF" w:rsidRPr="000E0EE2" w:rsidRDefault="00D849AF" w:rsidP="00D849AF">
            <w:pPr>
              <w:pStyle w:val="Tableheading"/>
              <w:rPr>
                <w:lang w:val="en-GB"/>
              </w:rPr>
            </w:pPr>
            <w:r w:rsidRPr="000E0EE2">
              <w:rPr>
                <w:lang w:val="en-GB"/>
              </w:rPr>
              <w:t>Description and Remarks</w:t>
            </w:r>
          </w:p>
        </w:tc>
      </w:tr>
      <w:tr w:rsidR="00D849AF" w:rsidRPr="000E0EE2" w14:paraId="14097B65" w14:textId="77777777" w:rsidTr="00984AE9">
        <w:trPr>
          <w:jc w:val="center"/>
        </w:trPr>
        <w:tc>
          <w:tcPr>
            <w:tcW w:w="722" w:type="dxa"/>
          </w:tcPr>
          <w:p w14:paraId="660B0CEE" w14:textId="77777777" w:rsidR="00D849AF" w:rsidRPr="000E0EE2" w:rsidRDefault="00D849AF" w:rsidP="00984AE9">
            <w:pPr>
              <w:pStyle w:val="Tabletext"/>
            </w:pPr>
            <w:r w:rsidRPr="000E0EE2">
              <w:t>1</w:t>
            </w:r>
          </w:p>
        </w:tc>
        <w:tc>
          <w:tcPr>
            <w:tcW w:w="804" w:type="dxa"/>
            <w:shd w:val="clear" w:color="auto" w:fill="00AFAA"/>
          </w:tcPr>
          <w:p w14:paraId="50FBE29F" w14:textId="77777777" w:rsidR="00D849AF" w:rsidRPr="000E0EE2" w:rsidRDefault="00D849AF" w:rsidP="00984AE9">
            <w:pPr>
              <w:pStyle w:val="Tabletext"/>
            </w:pPr>
          </w:p>
        </w:tc>
        <w:tc>
          <w:tcPr>
            <w:tcW w:w="4678" w:type="dxa"/>
            <w:shd w:val="clear" w:color="auto" w:fill="D5F0ED"/>
          </w:tcPr>
          <w:p w14:paraId="6A31D7A2" w14:textId="77777777" w:rsidR="00D849AF" w:rsidRPr="000E0EE2" w:rsidRDefault="00D849AF" w:rsidP="00984AE9">
            <w:pPr>
              <w:pStyle w:val="Tabletext"/>
            </w:pPr>
            <w:r w:rsidRPr="000E0EE2">
              <w:t xml:space="preserve">Introduction to AtoN </w:t>
            </w:r>
          </w:p>
        </w:tc>
        <w:tc>
          <w:tcPr>
            <w:tcW w:w="3650" w:type="dxa"/>
            <w:gridSpan w:val="2"/>
            <w:shd w:val="clear" w:color="auto" w:fill="00AFAA"/>
          </w:tcPr>
          <w:p w14:paraId="152A54F2" w14:textId="77777777" w:rsidR="00D849AF" w:rsidRPr="000E0EE2" w:rsidRDefault="00D849AF" w:rsidP="00984AE9">
            <w:pPr>
              <w:pStyle w:val="Tabletext"/>
            </w:pPr>
          </w:p>
        </w:tc>
      </w:tr>
      <w:tr w:rsidR="00D849AF" w:rsidRPr="000E0EE2" w14:paraId="1FF55503" w14:textId="77777777" w:rsidTr="00D11D60">
        <w:trPr>
          <w:jc w:val="center"/>
        </w:trPr>
        <w:tc>
          <w:tcPr>
            <w:tcW w:w="722" w:type="dxa"/>
            <w:vMerge w:val="restart"/>
          </w:tcPr>
          <w:p w14:paraId="4ACF7D00" w14:textId="77777777" w:rsidR="00D849AF" w:rsidRPr="000E0EE2" w:rsidRDefault="00D849AF" w:rsidP="00984AE9">
            <w:pPr>
              <w:pStyle w:val="Tabletext"/>
            </w:pPr>
          </w:p>
        </w:tc>
        <w:tc>
          <w:tcPr>
            <w:tcW w:w="804" w:type="dxa"/>
          </w:tcPr>
          <w:p w14:paraId="14FB4264" w14:textId="77777777" w:rsidR="00D849AF" w:rsidRPr="000E0EE2" w:rsidRDefault="00D849AF" w:rsidP="00984AE9">
            <w:pPr>
              <w:pStyle w:val="Tabletext"/>
            </w:pPr>
            <w:r w:rsidRPr="000E0EE2">
              <w:t>1.1</w:t>
            </w:r>
          </w:p>
        </w:tc>
        <w:tc>
          <w:tcPr>
            <w:tcW w:w="4678" w:type="dxa"/>
          </w:tcPr>
          <w:p w14:paraId="062EC48F" w14:textId="77777777" w:rsidR="00D849AF" w:rsidRPr="000E0EE2" w:rsidRDefault="00D849AF" w:rsidP="00984AE9">
            <w:pPr>
              <w:pStyle w:val="Tabletext"/>
            </w:pPr>
            <w:r w:rsidRPr="000E0EE2">
              <w:t>IALA and the NAVGUIDE</w:t>
            </w:r>
          </w:p>
        </w:tc>
        <w:tc>
          <w:tcPr>
            <w:tcW w:w="850" w:type="dxa"/>
            <w:vMerge w:val="restart"/>
            <w:vAlign w:val="center"/>
          </w:tcPr>
          <w:p w14:paraId="4B374757" w14:textId="77777777" w:rsidR="00D849AF" w:rsidRPr="000E0EE2" w:rsidRDefault="00D849AF" w:rsidP="00984AE9">
            <w:pPr>
              <w:pStyle w:val="Tabletext"/>
            </w:pPr>
            <w:r w:rsidRPr="000E0EE2">
              <w:t>5</w:t>
            </w:r>
          </w:p>
        </w:tc>
        <w:tc>
          <w:tcPr>
            <w:tcW w:w="2800" w:type="dxa"/>
          </w:tcPr>
          <w:p w14:paraId="22B8A096" w14:textId="77777777" w:rsidR="00D849AF" w:rsidRPr="000E0EE2" w:rsidRDefault="00D849AF" w:rsidP="00984AE9">
            <w:pPr>
              <w:pStyle w:val="Tabletext"/>
            </w:pPr>
            <w:r w:rsidRPr="000E0EE2">
              <w:t>Function of AtoN</w:t>
            </w:r>
          </w:p>
        </w:tc>
      </w:tr>
      <w:tr w:rsidR="00D849AF" w:rsidRPr="000E0EE2" w14:paraId="6D97B3FB" w14:textId="77777777" w:rsidTr="00D11D60">
        <w:trPr>
          <w:jc w:val="center"/>
        </w:trPr>
        <w:tc>
          <w:tcPr>
            <w:tcW w:w="722" w:type="dxa"/>
            <w:vMerge/>
          </w:tcPr>
          <w:p w14:paraId="21CB289C" w14:textId="77777777" w:rsidR="00D849AF" w:rsidRPr="000E0EE2" w:rsidRDefault="00D849AF" w:rsidP="00984AE9">
            <w:pPr>
              <w:pStyle w:val="Tabletext"/>
            </w:pPr>
          </w:p>
        </w:tc>
        <w:tc>
          <w:tcPr>
            <w:tcW w:w="804" w:type="dxa"/>
          </w:tcPr>
          <w:p w14:paraId="09E1BE52" w14:textId="77777777" w:rsidR="00D849AF" w:rsidRPr="000E0EE2" w:rsidRDefault="00D849AF" w:rsidP="00984AE9">
            <w:pPr>
              <w:pStyle w:val="Tabletext"/>
            </w:pPr>
            <w:r w:rsidRPr="000E0EE2">
              <w:t>1.2</w:t>
            </w:r>
          </w:p>
        </w:tc>
        <w:tc>
          <w:tcPr>
            <w:tcW w:w="4678" w:type="dxa"/>
          </w:tcPr>
          <w:p w14:paraId="344EF481" w14:textId="77777777" w:rsidR="00D849AF" w:rsidRPr="000E0EE2" w:rsidRDefault="00D849AF" w:rsidP="00984AE9">
            <w:pPr>
              <w:pStyle w:val="Tabletext"/>
            </w:pPr>
            <w:r w:rsidRPr="000E0EE2">
              <w:t>The IALA Maritime Buoyage System</w:t>
            </w:r>
          </w:p>
        </w:tc>
        <w:tc>
          <w:tcPr>
            <w:tcW w:w="850" w:type="dxa"/>
            <w:vMerge/>
          </w:tcPr>
          <w:p w14:paraId="5406D2DA" w14:textId="77777777" w:rsidR="00D849AF" w:rsidRPr="000E0EE2" w:rsidRDefault="00D849AF" w:rsidP="00984AE9">
            <w:pPr>
              <w:pStyle w:val="Tabletext"/>
            </w:pPr>
          </w:p>
        </w:tc>
        <w:tc>
          <w:tcPr>
            <w:tcW w:w="2800" w:type="dxa"/>
          </w:tcPr>
          <w:p w14:paraId="24D3D4CE" w14:textId="77777777" w:rsidR="00D849AF" w:rsidRPr="000E0EE2" w:rsidRDefault="00D849AF" w:rsidP="00984AE9">
            <w:pPr>
              <w:pStyle w:val="Tabletext"/>
            </w:pPr>
            <w:r w:rsidRPr="000E0EE2">
              <w:t>Categories and types</w:t>
            </w:r>
          </w:p>
        </w:tc>
      </w:tr>
      <w:tr w:rsidR="00D849AF" w:rsidRPr="000E0EE2" w14:paraId="55F8F22A" w14:textId="77777777" w:rsidTr="00D11D60">
        <w:trPr>
          <w:jc w:val="center"/>
        </w:trPr>
        <w:tc>
          <w:tcPr>
            <w:tcW w:w="722" w:type="dxa"/>
            <w:vMerge/>
          </w:tcPr>
          <w:p w14:paraId="6FE09985" w14:textId="77777777" w:rsidR="00D849AF" w:rsidRPr="000E0EE2" w:rsidRDefault="00D849AF" w:rsidP="00984AE9">
            <w:pPr>
              <w:pStyle w:val="Tabletext"/>
            </w:pPr>
          </w:p>
        </w:tc>
        <w:tc>
          <w:tcPr>
            <w:tcW w:w="804" w:type="dxa"/>
            <w:vAlign w:val="center"/>
          </w:tcPr>
          <w:p w14:paraId="166E6E8B" w14:textId="77777777" w:rsidR="00D849AF" w:rsidRPr="000E0EE2" w:rsidRDefault="00D849AF" w:rsidP="00984AE9">
            <w:pPr>
              <w:pStyle w:val="Tabletext"/>
            </w:pPr>
            <w:r w:rsidRPr="000E0EE2">
              <w:t>1.3</w:t>
            </w:r>
          </w:p>
        </w:tc>
        <w:tc>
          <w:tcPr>
            <w:tcW w:w="4678" w:type="dxa"/>
          </w:tcPr>
          <w:p w14:paraId="25937B47" w14:textId="77777777" w:rsidR="00D849AF" w:rsidRPr="000E0EE2" w:rsidRDefault="00D849AF" w:rsidP="00984AE9">
            <w:pPr>
              <w:pStyle w:val="Tabletext"/>
            </w:pPr>
            <w:r w:rsidRPr="000E0EE2">
              <w:t>Introduction to buoys and the light sources fitted to them</w:t>
            </w:r>
          </w:p>
        </w:tc>
        <w:tc>
          <w:tcPr>
            <w:tcW w:w="850" w:type="dxa"/>
            <w:vMerge w:val="restart"/>
            <w:vAlign w:val="center"/>
          </w:tcPr>
          <w:p w14:paraId="25ED0FC9" w14:textId="77777777" w:rsidR="00D849AF" w:rsidRPr="000E0EE2" w:rsidRDefault="00D849AF" w:rsidP="00984AE9">
            <w:pPr>
              <w:pStyle w:val="Tabletext"/>
            </w:pPr>
            <w:r w:rsidRPr="000E0EE2">
              <w:t>8</w:t>
            </w:r>
          </w:p>
        </w:tc>
        <w:tc>
          <w:tcPr>
            <w:tcW w:w="2800" w:type="dxa"/>
            <w:vAlign w:val="center"/>
          </w:tcPr>
          <w:p w14:paraId="12836651" w14:textId="77777777" w:rsidR="00D849AF" w:rsidRPr="000E0EE2" w:rsidRDefault="00D849AF" w:rsidP="00984AE9">
            <w:pPr>
              <w:pStyle w:val="Tabletext"/>
            </w:pPr>
            <w:r w:rsidRPr="000E0EE2">
              <w:t>Types of marine lantern</w:t>
            </w:r>
          </w:p>
        </w:tc>
      </w:tr>
      <w:tr w:rsidR="00D849AF" w:rsidRPr="000E0EE2" w14:paraId="6478EE24" w14:textId="77777777" w:rsidTr="00D11D60">
        <w:trPr>
          <w:jc w:val="center"/>
        </w:trPr>
        <w:tc>
          <w:tcPr>
            <w:tcW w:w="722" w:type="dxa"/>
            <w:vMerge/>
          </w:tcPr>
          <w:p w14:paraId="4A6F0CB3" w14:textId="77777777" w:rsidR="00D849AF" w:rsidRPr="000E0EE2" w:rsidRDefault="00D849AF" w:rsidP="00984AE9">
            <w:pPr>
              <w:pStyle w:val="Tabletext"/>
            </w:pPr>
          </w:p>
        </w:tc>
        <w:tc>
          <w:tcPr>
            <w:tcW w:w="804" w:type="dxa"/>
          </w:tcPr>
          <w:p w14:paraId="214707E5" w14:textId="77777777" w:rsidR="00D849AF" w:rsidRPr="000E0EE2" w:rsidRDefault="00D849AF" w:rsidP="00984AE9">
            <w:pPr>
              <w:pStyle w:val="Tabletext"/>
            </w:pPr>
            <w:r w:rsidRPr="000E0EE2">
              <w:t>1.4</w:t>
            </w:r>
          </w:p>
        </w:tc>
        <w:tc>
          <w:tcPr>
            <w:tcW w:w="4678" w:type="dxa"/>
          </w:tcPr>
          <w:p w14:paraId="3D06A001" w14:textId="77777777" w:rsidR="00D849AF" w:rsidRPr="000E0EE2" w:rsidRDefault="00D849AF" w:rsidP="00984AE9">
            <w:pPr>
              <w:pStyle w:val="Tabletext"/>
            </w:pPr>
            <w:r w:rsidRPr="000E0EE2">
              <w:t>Introduction to other AtoN fitted to buoys</w:t>
            </w:r>
          </w:p>
        </w:tc>
        <w:tc>
          <w:tcPr>
            <w:tcW w:w="850" w:type="dxa"/>
            <w:vMerge/>
          </w:tcPr>
          <w:p w14:paraId="4235089A" w14:textId="77777777" w:rsidR="00D849AF" w:rsidRPr="000E0EE2" w:rsidRDefault="00D849AF" w:rsidP="00984AE9">
            <w:pPr>
              <w:pStyle w:val="Tabletext"/>
            </w:pPr>
          </w:p>
        </w:tc>
        <w:tc>
          <w:tcPr>
            <w:tcW w:w="2800" w:type="dxa"/>
          </w:tcPr>
          <w:p w14:paraId="0797C54E" w14:textId="77777777" w:rsidR="00D849AF" w:rsidRPr="000E0EE2" w:rsidRDefault="00D849AF" w:rsidP="00984AE9">
            <w:pPr>
              <w:pStyle w:val="Tabletext"/>
            </w:pPr>
            <w:r w:rsidRPr="000E0EE2">
              <w:t>Types of other AtoN</w:t>
            </w:r>
          </w:p>
        </w:tc>
      </w:tr>
      <w:tr w:rsidR="00D849AF" w:rsidRPr="000E0EE2" w14:paraId="686522CF" w14:textId="77777777" w:rsidTr="00D11D60">
        <w:trPr>
          <w:jc w:val="center"/>
        </w:trPr>
        <w:tc>
          <w:tcPr>
            <w:tcW w:w="722" w:type="dxa"/>
            <w:vMerge/>
          </w:tcPr>
          <w:p w14:paraId="0E54CCBF" w14:textId="77777777" w:rsidR="00D849AF" w:rsidRPr="000E0EE2" w:rsidRDefault="00D849AF" w:rsidP="00984AE9">
            <w:pPr>
              <w:pStyle w:val="Tabletext"/>
            </w:pPr>
          </w:p>
        </w:tc>
        <w:tc>
          <w:tcPr>
            <w:tcW w:w="804" w:type="dxa"/>
            <w:vAlign w:val="center"/>
          </w:tcPr>
          <w:p w14:paraId="663F83EA" w14:textId="77777777" w:rsidR="00D849AF" w:rsidRPr="000E0EE2" w:rsidRDefault="00D849AF" w:rsidP="00984AE9">
            <w:pPr>
              <w:pStyle w:val="Tabletext"/>
            </w:pPr>
            <w:r w:rsidRPr="000E0EE2">
              <w:t>1.5</w:t>
            </w:r>
          </w:p>
        </w:tc>
        <w:tc>
          <w:tcPr>
            <w:tcW w:w="4678" w:type="dxa"/>
          </w:tcPr>
          <w:p w14:paraId="2DB4A19E" w14:textId="77777777" w:rsidR="00D849AF" w:rsidRPr="000E0EE2" w:rsidRDefault="00D849AF" w:rsidP="00984AE9">
            <w:pPr>
              <w:pStyle w:val="Tabletext"/>
            </w:pPr>
            <w:r w:rsidRPr="000E0EE2">
              <w:t>Buoy handling and safe working practices</w:t>
            </w:r>
          </w:p>
        </w:tc>
        <w:tc>
          <w:tcPr>
            <w:tcW w:w="850" w:type="dxa"/>
            <w:vAlign w:val="center"/>
          </w:tcPr>
          <w:p w14:paraId="05A8FCAC" w14:textId="77777777" w:rsidR="00D849AF" w:rsidRPr="000E0EE2" w:rsidRDefault="00D849AF" w:rsidP="00984AE9">
            <w:pPr>
              <w:pStyle w:val="Tabletext"/>
            </w:pPr>
            <w:r w:rsidRPr="000E0EE2">
              <w:t>6</w:t>
            </w:r>
          </w:p>
        </w:tc>
        <w:tc>
          <w:tcPr>
            <w:tcW w:w="2800" w:type="dxa"/>
            <w:vAlign w:val="center"/>
          </w:tcPr>
          <w:p w14:paraId="3EF216E5" w14:textId="77777777" w:rsidR="00D849AF" w:rsidRPr="000E0EE2" w:rsidRDefault="00D849AF" w:rsidP="00984AE9">
            <w:pPr>
              <w:pStyle w:val="Tabletext"/>
            </w:pPr>
            <w:r w:rsidRPr="000E0EE2">
              <w:t>Includes First Aid</w:t>
            </w:r>
          </w:p>
        </w:tc>
      </w:tr>
      <w:tr w:rsidR="00D849AF" w:rsidRPr="000E0EE2" w14:paraId="5A317964" w14:textId="77777777" w:rsidTr="00D11D60">
        <w:trPr>
          <w:jc w:val="center"/>
        </w:trPr>
        <w:tc>
          <w:tcPr>
            <w:tcW w:w="722" w:type="dxa"/>
            <w:vMerge/>
          </w:tcPr>
          <w:p w14:paraId="0AF55451" w14:textId="77777777" w:rsidR="00D849AF" w:rsidRPr="000E0EE2" w:rsidRDefault="00D849AF" w:rsidP="00984AE9">
            <w:pPr>
              <w:pStyle w:val="Tabletext"/>
            </w:pPr>
          </w:p>
        </w:tc>
        <w:tc>
          <w:tcPr>
            <w:tcW w:w="804" w:type="dxa"/>
            <w:vAlign w:val="center"/>
          </w:tcPr>
          <w:p w14:paraId="00B0573C" w14:textId="77777777" w:rsidR="00D849AF" w:rsidRPr="000E0EE2" w:rsidRDefault="00D849AF" w:rsidP="00984AE9">
            <w:pPr>
              <w:pStyle w:val="Tabletext"/>
            </w:pPr>
            <w:r w:rsidRPr="000E0EE2">
              <w:t>1.6</w:t>
            </w:r>
          </w:p>
        </w:tc>
        <w:tc>
          <w:tcPr>
            <w:tcW w:w="4678" w:type="dxa"/>
          </w:tcPr>
          <w:p w14:paraId="080F47EE" w14:textId="77777777" w:rsidR="00D849AF" w:rsidRPr="000E0EE2" w:rsidRDefault="00D849AF" w:rsidP="00984AE9">
            <w:pPr>
              <w:pStyle w:val="Tabletext"/>
            </w:pPr>
            <w:r w:rsidRPr="000E0EE2">
              <w:t>Buoy deployment and retrieval</w:t>
            </w:r>
            <w:r w:rsidRPr="000E0EE2">
              <w:tab/>
            </w:r>
          </w:p>
        </w:tc>
        <w:tc>
          <w:tcPr>
            <w:tcW w:w="850" w:type="dxa"/>
            <w:vAlign w:val="center"/>
          </w:tcPr>
          <w:p w14:paraId="4D47329A" w14:textId="77777777" w:rsidR="00D849AF" w:rsidRPr="000E0EE2" w:rsidRDefault="00D849AF" w:rsidP="00984AE9">
            <w:pPr>
              <w:pStyle w:val="Tabletext"/>
            </w:pPr>
            <w:r w:rsidRPr="000E0EE2">
              <w:t>6</w:t>
            </w:r>
          </w:p>
        </w:tc>
        <w:tc>
          <w:tcPr>
            <w:tcW w:w="2800" w:type="dxa"/>
          </w:tcPr>
          <w:p w14:paraId="3F6D2BAE" w14:textId="77777777" w:rsidR="00D849AF" w:rsidRPr="000E0EE2" w:rsidRDefault="00D849AF" w:rsidP="00984AE9">
            <w:pPr>
              <w:pStyle w:val="Tabletext"/>
              <w:rPr>
                <w:color w:val="auto"/>
              </w:rPr>
            </w:pPr>
            <w:r w:rsidRPr="000E0EE2">
              <w:rPr>
                <w:color w:val="auto"/>
              </w:rPr>
              <w:t>Methods of recovery</w:t>
            </w:r>
          </w:p>
        </w:tc>
      </w:tr>
      <w:tr w:rsidR="00D849AF" w:rsidRPr="000E0EE2" w14:paraId="24065F22" w14:textId="77777777" w:rsidTr="00D11D60">
        <w:trPr>
          <w:jc w:val="center"/>
        </w:trPr>
        <w:tc>
          <w:tcPr>
            <w:tcW w:w="722" w:type="dxa"/>
            <w:vMerge/>
          </w:tcPr>
          <w:p w14:paraId="370AE099" w14:textId="77777777" w:rsidR="00D849AF" w:rsidRPr="000E0EE2" w:rsidRDefault="00D849AF" w:rsidP="00984AE9">
            <w:pPr>
              <w:pStyle w:val="Tabletext"/>
              <w:rPr>
                <w:bCs/>
              </w:rPr>
            </w:pPr>
          </w:p>
        </w:tc>
        <w:tc>
          <w:tcPr>
            <w:tcW w:w="804" w:type="dxa"/>
            <w:vAlign w:val="center"/>
          </w:tcPr>
          <w:p w14:paraId="37571D4E" w14:textId="77777777" w:rsidR="00D849AF" w:rsidRPr="000E0EE2" w:rsidRDefault="00D849AF" w:rsidP="00984AE9">
            <w:pPr>
              <w:pStyle w:val="Tabletext"/>
              <w:rPr>
                <w:bCs/>
              </w:rPr>
            </w:pPr>
            <w:r w:rsidRPr="000E0EE2">
              <w:rPr>
                <w:bCs/>
              </w:rPr>
              <w:t>1.7</w:t>
            </w:r>
          </w:p>
        </w:tc>
        <w:tc>
          <w:tcPr>
            <w:tcW w:w="4678" w:type="dxa"/>
          </w:tcPr>
          <w:p w14:paraId="240C1D5E" w14:textId="77777777" w:rsidR="00D849AF" w:rsidRPr="000E0EE2" w:rsidRDefault="00D849AF" w:rsidP="00984AE9">
            <w:pPr>
              <w:pStyle w:val="Tabletext"/>
            </w:pPr>
            <w:r w:rsidRPr="000E0EE2">
              <w:t>Buoy moorings</w:t>
            </w:r>
          </w:p>
        </w:tc>
        <w:tc>
          <w:tcPr>
            <w:tcW w:w="850" w:type="dxa"/>
            <w:vAlign w:val="center"/>
          </w:tcPr>
          <w:p w14:paraId="7FCF656D" w14:textId="77777777" w:rsidR="00D849AF" w:rsidRPr="000E0EE2" w:rsidRDefault="00D849AF" w:rsidP="00984AE9">
            <w:pPr>
              <w:pStyle w:val="Tabletext"/>
            </w:pPr>
            <w:r w:rsidRPr="000E0EE2">
              <w:t>7</w:t>
            </w:r>
          </w:p>
        </w:tc>
        <w:tc>
          <w:tcPr>
            <w:tcW w:w="2800" w:type="dxa"/>
          </w:tcPr>
          <w:p w14:paraId="52731556" w14:textId="77777777" w:rsidR="00D849AF" w:rsidRPr="000E0EE2" w:rsidRDefault="00D849AF" w:rsidP="00984AE9">
            <w:pPr>
              <w:pStyle w:val="Tabletext"/>
              <w:rPr>
                <w:color w:val="auto"/>
              </w:rPr>
            </w:pPr>
            <w:r w:rsidRPr="000E0EE2">
              <w:rPr>
                <w:color w:val="auto"/>
              </w:rPr>
              <w:t>Mooring design/servicing</w:t>
            </w:r>
          </w:p>
        </w:tc>
      </w:tr>
      <w:tr w:rsidR="00D849AF" w:rsidRPr="000E0EE2" w14:paraId="117B9E3E" w14:textId="77777777" w:rsidTr="00D11D60">
        <w:trPr>
          <w:jc w:val="center"/>
        </w:trPr>
        <w:tc>
          <w:tcPr>
            <w:tcW w:w="722" w:type="dxa"/>
            <w:vMerge/>
          </w:tcPr>
          <w:p w14:paraId="237C5B7E" w14:textId="77777777" w:rsidR="00D849AF" w:rsidRPr="000E0EE2" w:rsidRDefault="00D849AF" w:rsidP="00984AE9">
            <w:pPr>
              <w:pStyle w:val="Tabletext"/>
              <w:rPr>
                <w:bCs/>
              </w:rPr>
            </w:pPr>
          </w:p>
        </w:tc>
        <w:tc>
          <w:tcPr>
            <w:tcW w:w="804" w:type="dxa"/>
            <w:vAlign w:val="center"/>
          </w:tcPr>
          <w:p w14:paraId="74CEB6D4" w14:textId="77777777" w:rsidR="00D849AF" w:rsidRPr="000E0EE2" w:rsidRDefault="00D849AF" w:rsidP="00984AE9">
            <w:pPr>
              <w:pStyle w:val="Tabletext"/>
              <w:rPr>
                <w:bCs/>
              </w:rPr>
            </w:pPr>
            <w:r w:rsidRPr="000E0EE2">
              <w:rPr>
                <w:bCs/>
              </w:rPr>
              <w:t>1.8</w:t>
            </w:r>
          </w:p>
        </w:tc>
        <w:tc>
          <w:tcPr>
            <w:tcW w:w="4678" w:type="dxa"/>
          </w:tcPr>
          <w:p w14:paraId="3948DCDA" w14:textId="77777777" w:rsidR="00D849AF" w:rsidRPr="000E0EE2" w:rsidRDefault="00D849AF" w:rsidP="00984AE9">
            <w:pPr>
              <w:pStyle w:val="Tabletext"/>
            </w:pPr>
            <w:r w:rsidRPr="000E0EE2">
              <w:t>Buoy cleaning</w:t>
            </w:r>
          </w:p>
        </w:tc>
        <w:tc>
          <w:tcPr>
            <w:tcW w:w="850" w:type="dxa"/>
            <w:vAlign w:val="center"/>
          </w:tcPr>
          <w:p w14:paraId="3B4D5829" w14:textId="77777777" w:rsidR="00D849AF" w:rsidRPr="000E0EE2" w:rsidRDefault="00D849AF" w:rsidP="00984AE9">
            <w:pPr>
              <w:pStyle w:val="Tabletext"/>
            </w:pPr>
            <w:r w:rsidRPr="000E0EE2">
              <w:t>11.5</w:t>
            </w:r>
          </w:p>
        </w:tc>
        <w:tc>
          <w:tcPr>
            <w:tcW w:w="2800" w:type="dxa"/>
          </w:tcPr>
          <w:p w14:paraId="213BE2E1" w14:textId="77777777" w:rsidR="00D849AF" w:rsidRPr="000E0EE2" w:rsidRDefault="00D849AF" w:rsidP="00984AE9">
            <w:pPr>
              <w:pStyle w:val="Tabletext"/>
              <w:rPr>
                <w:color w:val="auto"/>
              </w:rPr>
            </w:pPr>
            <w:r w:rsidRPr="000E0EE2">
              <w:rPr>
                <w:color w:val="auto"/>
              </w:rPr>
              <w:t>Includes practical task</w:t>
            </w:r>
          </w:p>
        </w:tc>
      </w:tr>
      <w:tr w:rsidR="00D849AF" w:rsidRPr="000E0EE2" w14:paraId="5BC56E34" w14:textId="77777777" w:rsidTr="00D11D60">
        <w:trPr>
          <w:jc w:val="center"/>
        </w:trPr>
        <w:tc>
          <w:tcPr>
            <w:tcW w:w="722" w:type="dxa"/>
            <w:vMerge/>
          </w:tcPr>
          <w:p w14:paraId="4E727575" w14:textId="77777777" w:rsidR="00D849AF" w:rsidRPr="000E0EE2" w:rsidRDefault="00D849AF" w:rsidP="00984AE9">
            <w:pPr>
              <w:pStyle w:val="Tabletext"/>
              <w:rPr>
                <w:bCs/>
              </w:rPr>
            </w:pPr>
          </w:p>
        </w:tc>
        <w:tc>
          <w:tcPr>
            <w:tcW w:w="804" w:type="dxa"/>
            <w:vAlign w:val="center"/>
          </w:tcPr>
          <w:p w14:paraId="1810E78B" w14:textId="77777777" w:rsidR="00D849AF" w:rsidRPr="000E0EE2" w:rsidRDefault="00D849AF" w:rsidP="00984AE9">
            <w:pPr>
              <w:pStyle w:val="Tabletext"/>
              <w:rPr>
                <w:bCs/>
              </w:rPr>
            </w:pPr>
            <w:r w:rsidRPr="000E0EE2">
              <w:rPr>
                <w:bCs/>
              </w:rPr>
              <w:t>1.9</w:t>
            </w:r>
          </w:p>
        </w:tc>
        <w:tc>
          <w:tcPr>
            <w:tcW w:w="4678" w:type="dxa"/>
          </w:tcPr>
          <w:p w14:paraId="5B8F7166" w14:textId="77777777" w:rsidR="00D849AF" w:rsidRPr="000E0EE2" w:rsidRDefault="00D849AF" w:rsidP="00984AE9">
            <w:pPr>
              <w:pStyle w:val="Tabletext"/>
            </w:pPr>
            <w:r w:rsidRPr="000E0EE2">
              <w:t>Introduction to buoy positioning</w:t>
            </w:r>
          </w:p>
        </w:tc>
        <w:tc>
          <w:tcPr>
            <w:tcW w:w="850" w:type="dxa"/>
            <w:vAlign w:val="center"/>
          </w:tcPr>
          <w:p w14:paraId="28FE2ED9" w14:textId="77777777" w:rsidR="00D849AF" w:rsidRPr="000E0EE2" w:rsidRDefault="00D849AF" w:rsidP="00984AE9">
            <w:pPr>
              <w:pStyle w:val="Tabletext"/>
            </w:pPr>
            <w:r w:rsidRPr="000E0EE2">
              <w:t>4</w:t>
            </w:r>
          </w:p>
        </w:tc>
        <w:tc>
          <w:tcPr>
            <w:tcW w:w="2800" w:type="dxa"/>
          </w:tcPr>
          <w:p w14:paraId="3A57F7AD" w14:textId="77777777" w:rsidR="00D849AF" w:rsidRPr="000E0EE2" w:rsidRDefault="00D849AF" w:rsidP="00984AE9">
            <w:pPr>
              <w:pStyle w:val="Tabletext"/>
              <w:rPr>
                <w:color w:val="auto"/>
              </w:rPr>
            </w:pPr>
            <w:r w:rsidRPr="000E0EE2">
              <w:rPr>
                <w:color w:val="auto"/>
              </w:rPr>
              <w:t>Positions at sea</w:t>
            </w:r>
          </w:p>
        </w:tc>
      </w:tr>
      <w:tr w:rsidR="00D849AF" w:rsidRPr="000E0EE2" w14:paraId="3AD88A46" w14:textId="77777777" w:rsidTr="00D11D60">
        <w:trPr>
          <w:jc w:val="center"/>
        </w:trPr>
        <w:tc>
          <w:tcPr>
            <w:tcW w:w="722" w:type="dxa"/>
            <w:vMerge/>
          </w:tcPr>
          <w:p w14:paraId="4021B03C" w14:textId="77777777" w:rsidR="00D849AF" w:rsidRPr="000E0EE2" w:rsidRDefault="00D849AF" w:rsidP="00984AE9">
            <w:pPr>
              <w:pStyle w:val="Tabletext"/>
              <w:rPr>
                <w:bCs/>
              </w:rPr>
            </w:pPr>
          </w:p>
        </w:tc>
        <w:tc>
          <w:tcPr>
            <w:tcW w:w="804" w:type="dxa"/>
            <w:vAlign w:val="center"/>
          </w:tcPr>
          <w:p w14:paraId="6772C47D" w14:textId="77777777" w:rsidR="00D849AF" w:rsidRPr="000E0EE2" w:rsidRDefault="00D849AF" w:rsidP="00984AE9">
            <w:pPr>
              <w:pStyle w:val="Tabletext"/>
              <w:rPr>
                <w:bCs/>
              </w:rPr>
            </w:pPr>
            <w:r w:rsidRPr="000E0EE2">
              <w:rPr>
                <w:bCs/>
              </w:rPr>
              <w:t>1.10</w:t>
            </w:r>
          </w:p>
        </w:tc>
        <w:tc>
          <w:tcPr>
            <w:tcW w:w="4678" w:type="dxa"/>
          </w:tcPr>
          <w:p w14:paraId="38E8CF52" w14:textId="77777777" w:rsidR="00D849AF" w:rsidRPr="000E0EE2" w:rsidRDefault="00D849AF" w:rsidP="00984AE9">
            <w:pPr>
              <w:pStyle w:val="Tabletext"/>
            </w:pPr>
            <w:r w:rsidRPr="000E0EE2">
              <w:t>Maintenance of plastic buoys</w:t>
            </w:r>
          </w:p>
        </w:tc>
        <w:tc>
          <w:tcPr>
            <w:tcW w:w="850" w:type="dxa"/>
            <w:shd w:val="clear" w:color="auto" w:fill="auto"/>
            <w:vAlign w:val="center"/>
          </w:tcPr>
          <w:p w14:paraId="56664372" w14:textId="77777777" w:rsidR="00D849AF" w:rsidRPr="000E0EE2" w:rsidRDefault="00D849AF" w:rsidP="00984AE9">
            <w:pPr>
              <w:pStyle w:val="Tabletext"/>
            </w:pPr>
            <w:r w:rsidRPr="000E0EE2">
              <w:t>9</w:t>
            </w:r>
          </w:p>
        </w:tc>
        <w:tc>
          <w:tcPr>
            <w:tcW w:w="2800" w:type="dxa"/>
          </w:tcPr>
          <w:p w14:paraId="2C365145" w14:textId="77777777" w:rsidR="00D849AF" w:rsidRPr="000E0EE2" w:rsidRDefault="00D849AF" w:rsidP="00984AE9">
            <w:pPr>
              <w:pStyle w:val="Tabletext"/>
              <w:rPr>
                <w:color w:val="auto"/>
              </w:rPr>
            </w:pPr>
            <w:r w:rsidRPr="000E0EE2">
              <w:rPr>
                <w:color w:val="auto"/>
              </w:rPr>
              <w:t>Repair and maintenance</w:t>
            </w:r>
          </w:p>
        </w:tc>
      </w:tr>
      <w:tr w:rsidR="00D849AF" w:rsidRPr="000E0EE2" w14:paraId="3A1F1F5E" w14:textId="77777777" w:rsidTr="00D11D60">
        <w:trPr>
          <w:jc w:val="center"/>
        </w:trPr>
        <w:tc>
          <w:tcPr>
            <w:tcW w:w="722" w:type="dxa"/>
            <w:vMerge/>
          </w:tcPr>
          <w:p w14:paraId="203D80D7" w14:textId="77777777" w:rsidR="00D849AF" w:rsidRPr="000E0EE2" w:rsidRDefault="00D849AF" w:rsidP="00984AE9">
            <w:pPr>
              <w:pStyle w:val="Tabletext"/>
              <w:rPr>
                <w:bCs/>
              </w:rPr>
            </w:pPr>
          </w:p>
        </w:tc>
        <w:tc>
          <w:tcPr>
            <w:tcW w:w="804" w:type="dxa"/>
            <w:vAlign w:val="center"/>
          </w:tcPr>
          <w:p w14:paraId="728470AC" w14:textId="77777777" w:rsidR="00D849AF" w:rsidRPr="000E0EE2" w:rsidRDefault="00D849AF" w:rsidP="00984AE9">
            <w:pPr>
              <w:pStyle w:val="Tabletext"/>
              <w:rPr>
                <w:bCs/>
              </w:rPr>
            </w:pPr>
            <w:r w:rsidRPr="000E0EE2">
              <w:rPr>
                <w:bCs/>
              </w:rPr>
              <w:t>1.11</w:t>
            </w:r>
          </w:p>
        </w:tc>
        <w:tc>
          <w:tcPr>
            <w:tcW w:w="4678" w:type="dxa"/>
          </w:tcPr>
          <w:p w14:paraId="5DE37C01" w14:textId="77777777" w:rsidR="00D849AF" w:rsidRPr="000E0EE2" w:rsidRDefault="00D849AF" w:rsidP="00984AE9">
            <w:pPr>
              <w:pStyle w:val="Tabletext"/>
            </w:pPr>
            <w:r w:rsidRPr="000E0EE2">
              <w:t>Maintenance of steel buoys</w:t>
            </w:r>
          </w:p>
        </w:tc>
        <w:tc>
          <w:tcPr>
            <w:tcW w:w="850" w:type="dxa"/>
            <w:vAlign w:val="center"/>
          </w:tcPr>
          <w:p w14:paraId="7B192693" w14:textId="77777777" w:rsidR="00D849AF" w:rsidRPr="000E0EE2" w:rsidRDefault="00D849AF" w:rsidP="00984AE9">
            <w:pPr>
              <w:pStyle w:val="Tabletext"/>
            </w:pPr>
            <w:r w:rsidRPr="000E0EE2">
              <w:t>11</w:t>
            </w:r>
          </w:p>
        </w:tc>
        <w:tc>
          <w:tcPr>
            <w:tcW w:w="2800" w:type="dxa"/>
          </w:tcPr>
          <w:p w14:paraId="0EE9CB0B" w14:textId="77777777" w:rsidR="00D849AF" w:rsidRPr="000E0EE2" w:rsidRDefault="00D849AF" w:rsidP="00984AE9">
            <w:pPr>
              <w:pStyle w:val="Tabletext"/>
              <w:rPr>
                <w:color w:val="auto"/>
              </w:rPr>
            </w:pPr>
            <w:r w:rsidRPr="000E0EE2">
              <w:rPr>
                <w:color w:val="auto"/>
              </w:rPr>
              <w:t>Coatings; maintenance</w:t>
            </w:r>
          </w:p>
        </w:tc>
      </w:tr>
      <w:tr w:rsidR="00D849AF" w:rsidRPr="000E0EE2" w14:paraId="7B10CA45" w14:textId="77777777" w:rsidTr="00D11D60">
        <w:trPr>
          <w:jc w:val="center"/>
        </w:trPr>
        <w:tc>
          <w:tcPr>
            <w:tcW w:w="722" w:type="dxa"/>
            <w:vMerge/>
          </w:tcPr>
          <w:p w14:paraId="57031FBB" w14:textId="77777777" w:rsidR="00D849AF" w:rsidRPr="000E0EE2" w:rsidRDefault="00D849AF" w:rsidP="00984AE9">
            <w:pPr>
              <w:pStyle w:val="Tabletext"/>
              <w:rPr>
                <w:bCs/>
              </w:rPr>
            </w:pPr>
          </w:p>
        </w:tc>
        <w:tc>
          <w:tcPr>
            <w:tcW w:w="804" w:type="dxa"/>
            <w:vAlign w:val="center"/>
          </w:tcPr>
          <w:p w14:paraId="2DE526D2" w14:textId="77777777" w:rsidR="00D849AF" w:rsidRPr="000E0EE2" w:rsidRDefault="00D849AF" w:rsidP="00984AE9">
            <w:pPr>
              <w:pStyle w:val="Tabletext"/>
              <w:rPr>
                <w:bCs/>
              </w:rPr>
            </w:pPr>
            <w:r w:rsidRPr="000E0EE2">
              <w:rPr>
                <w:bCs/>
              </w:rPr>
              <w:t>1.12</w:t>
            </w:r>
          </w:p>
        </w:tc>
        <w:tc>
          <w:tcPr>
            <w:tcW w:w="4678" w:type="dxa"/>
          </w:tcPr>
          <w:p w14:paraId="4B0F109E" w14:textId="77777777" w:rsidR="00D849AF" w:rsidRPr="000E0EE2" w:rsidRDefault="00D849AF" w:rsidP="00984AE9">
            <w:pPr>
              <w:pStyle w:val="Tabletext"/>
            </w:pPr>
            <w:r w:rsidRPr="000E0EE2">
              <w:t>Introduction to power sources on buoys</w:t>
            </w:r>
          </w:p>
        </w:tc>
        <w:tc>
          <w:tcPr>
            <w:tcW w:w="850" w:type="dxa"/>
            <w:vAlign w:val="center"/>
          </w:tcPr>
          <w:p w14:paraId="1BFD5E6F" w14:textId="77777777" w:rsidR="00D849AF" w:rsidRPr="000E0EE2" w:rsidRDefault="00D849AF" w:rsidP="00984AE9">
            <w:pPr>
              <w:pStyle w:val="Tabletext"/>
            </w:pPr>
            <w:r w:rsidRPr="000E0EE2">
              <w:t>10.5</w:t>
            </w:r>
          </w:p>
        </w:tc>
        <w:tc>
          <w:tcPr>
            <w:tcW w:w="2800" w:type="dxa"/>
          </w:tcPr>
          <w:p w14:paraId="621C846A" w14:textId="77777777" w:rsidR="00D849AF" w:rsidRPr="000E0EE2" w:rsidRDefault="00D849AF" w:rsidP="00984AE9">
            <w:pPr>
              <w:pStyle w:val="Tabletext"/>
              <w:rPr>
                <w:color w:val="auto"/>
              </w:rPr>
            </w:pPr>
            <w:r w:rsidRPr="000E0EE2">
              <w:rPr>
                <w:color w:val="auto"/>
              </w:rPr>
              <w:t>Power components</w:t>
            </w:r>
          </w:p>
        </w:tc>
      </w:tr>
      <w:tr w:rsidR="00D849AF" w:rsidRPr="000E0EE2" w14:paraId="24054662" w14:textId="77777777" w:rsidTr="00D11D60">
        <w:trPr>
          <w:jc w:val="center"/>
        </w:trPr>
        <w:tc>
          <w:tcPr>
            <w:tcW w:w="722" w:type="dxa"/>
            <w:vMerge/>
          </w:tcPr>
          <w:p w14:paraId="4E2CAB42" w14:textId="77777777" w:rsidR="00D849AF" w:rsidRPr="000E0EE2" w:rsidRDefault="00D849AF" w:rsidP="00984AE9">
            <w:pPr>
              <w:pStyle w:val="Tabletext"/>
              <w:rPr>
                <w:bCs/>
              </w:rPr>
            </w:pPr>
          </w:p>
        </w:tc>
        <w:tc>
          <w:tcPr>
            <w:tcW w:w="804" w:type="dxa"/>
            <w:vAlign w:val="center"/>
          </w:tcPr>
          <w:p w14:paraId="22B2D5ED" w14:textId="77777777" w:rsidR="00D849AF" w:rsidRPr="000E0EE2" w:rsidRDefault="00D849AF" w:rsidP="00984AE9">
            <w:pPr>
              <w:pStyle w:val="Tabletext"/>
              <w:rPr>
                <w:bCs/>
              </w:rPr>
            </w:pPr>
            <w:r w:rsidRPr="000E0EE2">
              <w:rPr>
                <w:bCs/>
              </w:rPr>
              <w:t>1.13</w:t>
            </w:r>
          </w:p>
        </w:tc>
        <w:tc>
          <w:tcPr>
            <w:tcW w:w="4678" w:type="dxa"/>
          </w:tcPr>
          <w:p w14:paraId="41C59B7F" w14:textId="77777777" w:rsidR="00D849AF" w:rsidRPr="000E0EE2" w:rsidRDefault="00D849AF" w:rsidP="00984AE9">
            <w:pPr>
              <w:pStyle w:val="Tabletext"/>
            </w:pPr>
            <w:r w:rsidRPr="000E0EE2">
              <w:t>Introduction to remote monitoring of AtoN</w:t>
            </w:r>
          </w:p>
        </w:tc>
        <w:tc>
          <w:tcPr>
            <w:tcW w:w="850" w:type="dxa"/>
            <w:vAlign w:val="center"/>
          </w:tcPr>
          <w:p w14:paraId="54EB2C08" w14:textId="77777777" w:rsidR="00D849AF" w:rsidRPr="000E0EE2" w:rsidRDefault="00D849AF" w:rsidP="00984AE9">
            <w:pPr>
              <w:pStyle w:val="Tabletext"/>
            </w:pPr>
            <w:r w:rsidRPr="000E0EE2">
              <w:t>4</w:t>
            </w:r>
          </w:p>
        </w:tc>
        <w:tc>
          <w:tcPr>
            <w:tcW w:w="2800" w:type="dxa"/>
          </w:tcPr>
          <w:p w14:paraId="5D050107" w14:textId="77777777" w:rsidR="00D849AF" w:rsidRPr="000E0EE2" w:rsidRDefault="00D849AF" w:rsidP="00984AE9">
            <w:pPr>
              <w:pStyle w:val="Tabletext"/>
              <w:rPr>
                <w:color w:val="auto"/>
              </w:rPr>
            </w:pPr>
            <w:r w:rsidRPr="000E0EE2">
              <w:rPr>
                <w:color w:val="auto"/>
              </w:rPr>
              <w:t>Methods of monitoring</w:t>
            </w:r>
          </w:p>
        </w:tc>
      </w:tr>
      <w:tr w:rsidR="00D849AF" w:rsidRPr="000E0EE2" w14:paraId="3DD0FD17" w14:textId="77777777" w:rsidTr="00D11D60">
        <w:trPr>
          <w:jc w:val="center"/>
        </w:trPr>
        <w:tc>
          <w:tcPr>
            <w:tcW w:w="722" w:type="dxa"/>
            <w:vMerge/>
          </w:tcPr>
          <w:p w14:paraId="7969D319" w14:textId="77777777" w:rsidR="00D849AF" w:rsidRPr="000E0EE2" w:rsidRDefault="00D849AF" w:rsidP="00984AE9">
            <w:pPr>
              <w:pStyle w:val="Tabletext"/>
              <w:rPr>
                <w:bCs/>
              </w:rPr>
            </w:pPr>
          </w:p>
        </w:tc>
        <w:tc>
          <w:tcPr>
            <w:tcW w:w="804" w:type="dxa"/>
            <w:vAlign w:val="center"/>
          </w:tcPr>
          <w:p w14:paraId="6BD45A71" w14:textId="77777777" w:rsidR="00D849AF" w:rsidRPr="000E0EE2" w:rsidRDefault="00D849AF" w:rsidP="00984AE9">
            <w:pPr>
              <w:pStyle w:val="Tabletext"/>
              <w:rPr>
                <w:bCs/>
              </w:rPr>
            </w:pPr>
            <w:r w:rsidRPr="000E0EE2">
              <w:rPr>
                <w:bCs/>
              </w:rPr>
              <w:t>1.14</w:t>
            </w:r>
          </w:p>
        </w:tc>
        <w:tc>
          <w:tcPr>
            <w:tcW w:w="4678" w:type="dxa"/>
          </w:tcPr>
          <w:p w14:paraId="4C9EA4B3" w14:textId="77777777" w:rsidR="00D849AF" w:rsidRPr="000E0EE2" w:rsidRDefault="00D849AF" w:rsidP="00984AE9">
            <w:pPr>
              <w:pStyle w:val="Tabletext"/>
            </w:pPr>
            <w:r w:rsidRPr="000E0EE2">
              <w:t>Introduction to shore marks</w:t>
            </w:r>
          </w:p>
        </w:tc>
        <w:tc>
          <w:tcPr>
            <w:tcW w:w="850" w:type="dxa"/>
            <w:vAlign w:val="center"/>
          </w:tcPr>
          <w:p w14:paraId="7D214668" w14:textId="77777777" w:rsidR="00D849AF" w:rsidRPr="000E0EE2" w:rsidRDefault="00D849AF" w:rsidP="00984AE9">
            <w:pPr>
              <w:pStyle w:val="Tabletext"/>
            </w:pPr>
            <w:r w:rsidRPr="000E0EE2">
              <w:t>5</w:t>
            </w:r>
          </w:p>
        </w:tc>
        <w:tc>
          <w:tcPr>
            <w:tcW w:w="2800" w:type="dxa"/>
          </w:tcPr>
          <w:p w14:paraId="00970CC1" w14:textId="77777777" w:rsidR="00D849AF" w:rsidRPr="000E0EE2" w:rsidRDefault="00D849AF" w:rsidP="00984AE9">
            <w:pPr>
              <w:pStyle w:val="Tabletext"/>
              <w:rPr>
                <w:color w:val="auto"/>
              </w:rPr>
            </w:pPr>
            <w:r w:rsidRPr="000E0EE2">
              <w:rPr>
                <w:color w:val="auto"/>
              </w:rPr>
              <w:t>Types of shore AtoN</w:t>
            </w:r>
          </w:p>
        </w:tc>
      </w:tr>
      <w:tr w:rsidR="00D849AF" w:rsidRPr="000E0EE2" w14:paraId="0D1F6E6F" w14:textId="77777777" w:rsidTr="00984AE9">
        <w:trPr>
          <w:jc w:val="center"/>
        </w:trPr>
        <w:tc>
          <w:tcPr>
            <w:tcW w:w="722" w:type="dxa"/>
            <w:vMerge/>
          </w:tcPr>
          <w:p w14:paraId="158A1EF2" w14:textId="77777777" w:rsidR="00D849AF" w:rsidRPr="000E0EE2" w:rsidRDefault="00D849AF" w:rsidP="00984AE9">
            <w:pPr>
              <w:pStyle w:val="Tabletext"/>
              <w:rPr>
                <w:bCs/>
              </w:rPr>
            </w:pPr>
          </w:p>
        </w:tc>
        <w:tc>
          <w:tcPr>
            <w:tcW w:w="804" w:type="dxa"/>
            <w:shd w:val="clear" w:color="auto" w:fill="00AFAA"/>
            <w:vAlign w:val="center"/>
          </w:tcPr>
          <w:p w14:paraId="6ED1E2B5" w14:textId="77777777" w:rsidR="00D849AF" w:rsidRPr="000E0EE2" w:rsidRDefault="00D849AF" w:rsidP="00984AE9">
            <w:pPr>
              <w:pStyle w:val="Tabletext"/>
              <w:rPr>
                <w:bCs/>
              </w:rPr>
            </w:pPr>
          </w:p>
        </w:tc>
        <w:tc>
          <w:tcPr>
            <w:tcW w:w="4678" w:type="dxa"/>
          </w:tcPr>
          <w:p w14:paraId="04F32DD2" w14:textId="77777777" w:rsidR="00D849AF" w:rsidRPr="000E0EE2" w:rsidRDefault="00D849AF" w:rsidP="00984AE9">
            <w:pPr>
              <w:pStyle w:val="Tabletext"/>
            </w:pPr>
            <w:r w:rsidRPr="000E0EE2">
              <w:t>Visit to buoy maintenance facility</w:t>
            </w:r>
          </w:p>
        </w:tc>
        <w:tc>
          <w:tcPr>
            <w:tcW w:w="850" w:type="dxa"/>
            <w:vAlign w:val="center"/>
          </w:tcPr>
          <w:p w14:paraId="003192B5" w14:textId="77777777" w:rsidR="00D849AF" w:rsidRPr="000E0EE2" w:rsidRDefault="00D849AF" w:rsidP="00984AE9">
            <w:pPr>
              <w:pStyle w:val="Tabletext"/>
            </w:pPr>
            <w:r w:rsidRPr="000E0EE2">
              <w:t>2</w:t>
            </w:r>
          </w:p>
        </w:tc>
        <w:tc>
          <w:tcPr>
            <w:tcW w:w="2800" w:type="dxa"/>
          </w:tcPr>
          <w:p w14:paraId="08D5CCD3" w14:textId="77777777" w:rsidR="00D849AF" w:rsidRPr="000E0EE2" w:rsidRDefault="00D849AF" w:rsidP="00984AE9">
            <w:pPr>
              <w:pStyle w:val="Tabletext"/>
              <w:rPr>
                <w:color w:val="auto"/>
              </w:rPr>
            </w:pPr>
            <w:r w:rsidRPr="000E0EE2">
              <w:rPr>
                <w:color w:val="auto"/>
              </w:rPr>
              <w:t>View components</w:t>
            </w:r>
          </w:p>
        </w:tc>
      </w:tr>
      <w:tr w:rsidR="00D849AF" w:rsidRPr="000E0EE2" w14:paraId="6722980C" w14:textId="77777777" w:rsidTr="00984AE9">
        <w:trPr>
          <w:jc w:val="center"/>
        </w:trPr>
        <w:tc>
          <w:tcPr>
            <w:tcW w:w="722" w:type="dxa"/>
            <w:vMerge/>
          </w:tcPr>
          <w:p w14:paraId="09DC4786" w14:textId="77777777" w:rsidR="00D849AF" w:rsidRPr="000E0EE2" w:rsidRDefault="00D849AF" w:rsidP="00984AE9">
            <w:pPr>
              <w:pStyle w:val="Tabletext"/>
              <w:rPr>
                <w:b/>
                <w:bCs/>
              </w:rPr>
            </w:pPr>
          </w:p>
        </w:tc>
        <w:tc>
          <w:tcPr>
            <w:tcW w:w="804" w:type="dxa"/>
            <w:shd w:val="clear" w:color="auto" w:fill="00AFAA"/>
            <w:vAlign w:val="center"/>
          </w:tcPr>
          <w:p w14:paraId="62B09488" w14:textId="77777777" w:rsidR="00D849AF" w:rsidRPr="000E0EE2" w:rsidRDefault="00D849AF" w:rsidP="00984AE9">
            <w:pPr>
              <w:pStyle w:val="Tabletext"/>
            </w:pPr>
          </w:p>
        </w:tc>
        <w:tc>
          <w:tcPr>
            <w:tcW w:w="4678" w:type="dxa"/>
          </w:tcPr>
          <w:p w14:paraId="2B3F08D4" w14:textId="77777777" w:rsidR="00D849AF" w:rsidRPr="000E0EE2" w:rsidRDefault="00D849AF" w:rsidP="00984AE9">
            <w:pPr>
              <w:pStyle w:val="Tabletext"/>
            </w:pPr>
            <w:r w:rsidRPr="000E0EE2">
              <w:t>Sea experience in buoy tender</w:t>
            </w:r>
          </w:p>
        </w:tc>
        <w:tc>
          <w:tcPr>
            <w:tcW w:w="850" w:type="dxa"/>
            <w:vAlign w:val="center"/>
          </w:tcPr>
          <w:p w14:paraId="2C4278FF" w14:textId="77777777" w:rsidR="00D849AF" w:rsidRPr="000E0EE2" w:rsidRDefault="00D849AF" w:rsidP="00984AE9">
            <w:pPr>
              <w:pStyle w:val="Tabletext"/>
            </w:pPr>
            <w:r w:rsidRPr="000E0EE2">
              <w:t>8</w:t>
            </w:r>
          </w:p>
        </w:tc>
        <w:tc>
          <w:tcPr>
            <w:tcW w:w="2800" w:type="dxa"/>
          </w:tcPr>
          <w:p w14:paraId="0D288929" w14:textId="77777777" w:rsidR="00D849AF" w:rsidRPr="000E0EE2" w:rsidRDefault="00D849AF" w:rsidP="00984AE9">
            <w:pPr>
              <w:pStyle w:val="Tabletext"/>
              <w:rPr>
                <w:color w:val="auto"/>
              </w:rPr>
            </w:pPr>
            <w:r w:rsidRPr="000E0EE2">
              <w:rPr>
                <w:color w:val="auto"/>
              </w:rPr>
              <w:t>Practical tasks</w:t>
            </w:r>
          </w:p>
        </w:tc>
      </w:tr>
      <w:tr w:rsidR="00D849AF" w:rsidRPr="000E0EE2" w14:paraId="31AB4B8F" w14:textId="77777777" w:rsidTr="00984AE9">
        <w:trPr>
          <w:jc w:val="center"/>
        </w:trPr>
        <w:tc>
          <w:tcPr>
            <w:tcW w:w="722" w:type="dxa"/>
            <w:vMerge/>
          </w:tcPr>
          <w:p w14:paraId="3530005E" w14:textId="77777777" w:rsidR="00D849AF" w:rsidRPr="000E0EE2" w:rsidRDefault="00D849AF" w:rsidP="00984AE9">
            <w:pPr>
              <w:pStyle w:val="Tabletext"/>
              <w:rPr>
                <w:b/>
                <w:bCs/>
              </w:rPr>
            </w:pPr>
          </w:p>
        </w:tc>
        <w:tc>
          <w:tcPr>
            <w:tcW w:w="804" w:type="dxa"/>
            <w:shd w:val="clear" w:color="auto" w:fill="00AFAA"/>
            <w:vAlign w:val="center"/>
          </w:tcPr>
          <w:p w14:paraId="0D8AE13B" w14:textId="77777777" w:rsidR="00D849AF" w:rsidRPr="000E0EE2" w:rsidRDefault="00D849AF" w:rsidP="00984AE9">
            <w:pPr>
              <w:pStyle w:val="Tabletext"/>
            </w:pPr>
          </w:p>
        </w:tc>
        <w:tc>
          <w:tcPr>
            <w:tcW w:w="4678" w:type="dxa"/>
          </w:tcPr>
          <w:p w14:paraId="23EF4810" w14:textId="77777777" w:rsidR="00D849AF" w:rsidRPr="000E0EE2" w:rsidRDefault="00D849AF" w:rsidP="00984AE9">
            <w:pPr>
              <w:pStyle w:val="Tabletext"/>
            </w:pPr>
            <w:r w:rsidRPr="000E0EE2">
              <w:t>Assessments</w:t>
            </w:r>
          </w:p>
        </w:tc>
        <w:tc>
          <w:tcPr>
            <w:tcW w:w="850" w:type="dxa"/>
            <w:vAlign w:val="center"/>
          </w:tcPr>
          <w:p w14:paraId="2DAC470F" w14:textId="77777777" w:rsidR="00D849AF" w:rsidRPr="000E0EE2" w:rsidRDefault="00D849AF" w:rsidP="00984AE9">
            <w:pPr>
              <w:pStyle w:val="Tabletext"/>
            </w:pPr>
            <w:r w:rsidRPr="000E0EE2">
              <w:t>12</w:t>
            </w:r>
          </w:p>
        </w:tc>
        <w:tc>
          <w:tcPr>
            <w:tcW w:w="2800" w:type="dxa"/>
          </w:tcPr>
          <w:p w14:paraId="452EDB99" w14:textId="77777777" w:rsidR="00D849AF" w:rsidRPr="000E0EE2" w:rsidRDefault="00D849AF" w:rsidP="00984AE9">
            <w:pPr>
              <w:pStyle w:val="Tabletext"/>
              <w:rPr>
                <w:color w:val="auto"/>
              </w:rPr>
            </w:pPr>
            <w:r w:rsidRPr="000E0EE2">
              <w:rPr>
                <w:color w:val="auto"/>
              </w:rPr>
              <w:t>Short written exams</w:t>
            </w:r>
          </w:p>
        </w:tc>
      </w:tr>
      <w:tr w:rsidR="00D849AF" w:rsidRPr="000E0EE2" w14:paraId="53F1416D" w14:textId="77777777" w:rsidTr="00984AE9">
        <w:trPr>
          <w:jc w:val="center"/>
        </w:trPr>
        <w:tc>
          <w:tcPr>
            <w:tcW w:w="722" w:type="dxa"/>
            <w:vMerge/>
          </w:tcPr>
          <w:p w14:paraId="137E71A9" w14:textId="77777777" w:rsidR="00D849AF" w:rsidRPr="000E0EE2" w:rsidRDefault="00D849AF" w:rsidP="00984AE9">
            <w:pPr>
              <w:pStyle w:val="Tabletext"/>
              <w:rPr>
                <w:b/>
                <w:bCs/>
              </w:rPr>
            </w:pPr>
          </w:p>
        </w:tc>
        <w:tc>
          <w:tcPr>
            <w:tcW w:w="5482" w:type="dxa"/>
            <w:gridSpan w:val="2"/>
            <w:shd w:val="clear" w:color="auto" w:fill="00AFAA"/>
            <w:vAlign w:val="center"/>
          </w:tcPr>
          <w:p w14:paraId="74DB2986" w14:textId="77777777" w:rsidR="00D849AF" w:rsidRPr="000E0EE2" w:rsidRDefault="00D849AF" w:rsidP="00984AE9">
            <w:pPr>
              <w:pStyle w:val="Tabletext"/>
              <w:rPr>
                <w:b/>
              </w:rPr>
            </w:pPr>
            <w:r w:rsidRPr="000E0EE2">
              <w:rPr>
                <w:b/>
              </w:rPr>
              <w:t>Total Instruction Hours (</w:t>
            </w:r>
            <w:r w:rsidRPr="000E0EE2">
              <w:t>Days</w:t>
            </w:r>
            <w:r w:rsidRPr="000E0EE2">
              <w:rPr>
                <w:b/>
              </w:rPr>
              <w:t>)</w:t>
            </w:r>
          </w:p>
        </w:tc>
        <w:tc>
          <w:tcPr>
            <w:tcW w:w="850" w:type="dxa"/>
            <w:vAlign w:val="center"/>
          </w:tcPr>
          <w:p w14:paraId="16D4DE50" w14:textId="77777777" w:rsidR="00D849AF" w:rsidRPr="000E0EE2" w:rsidRDefault="00D849AF" w:rsidP="00984AE9">
            <w:pPr>
              <w:pStyle w:val="Tabletext"/>
              <w:rPr>
                <w:b/>
              </w:rPr>
            </w:pPr>
            <w:r w:rsidRPr="000E0EE2">
              <w:rPr>
                <w:b/>
              </w:rPr>
              <w:t>109</w:t>
            </w:r>
          </w:p>
        </w:tc>
        <w:tc>
          <w:tcPr>
            <w:tcW w:w="2800" w:type="dxa"/>
          </w:tcPr>
          <w:p w14:paraId="7F615470" w14:textId="77777777" w:rsidR="00D849AF" w:rsidRPr="00DA09C7" w:rsidRDefault="00D849AF" w:rsidP="00984AE9">
            <w:pPr>
              <w:pStyle w:val="Tabletext"/>
              <w:rPr>
                <w:color w:val="auto"/>
              </w:rPr>
            </w:pPr>
            <w:r w:rsidRPr="00DA09C7">
              <w:rPr>
                <w:color w:val="auto"/>
              </w:rPr>
              <w:t>15 day</w:t>
            </w:r>
            <w:r w:rsidR="00DA09C7" w:rsidRPr="00DA09C7">
              <w:rPr>
                <w:color w:val="auto"/>
              </w:rPr>
              <w:t xml:space="preserve"> course</w:t>
            </w:r>
          </w:p>
        </w:tc>
      </w:tr>
    </w:tbl>
    <w:p w14:paraId="6967CC6F" w14:textId="77777777" w:rsidR="00873FDD" w:rsidRPr="000E0EE2" w:rsidRDefault="00873FDD" w:rsidP="00873FDD">
      <w:pPr>
        <w:pStyle w:val="BodyText"/>
        <w:jc w:val="center"/>
      </w:pPr>
    </w:p>
    <w:p w14:paraId="4E1AB65C" w14:textId="77777777" w:rsidR="00422062" w:rsidRPr="000E0EE2" w:rsidRDefault="00422062">
      <w:pPr>
        <w:spacing w:after="200" w:line="276" w:lineRule="auto"/>
        <w:rPr>
          <w:rFonts w:asciiTheme="majorHAnsi" w:eastAsiaTheme="majorEastAsia" w:hAnsiTheme="majorHAnsi" w:cstheme="majorBidi"/>
          <w:b/>
          <w:bCs/>
          <w:caps/>
          <w:color w:val="00AFAA"/>
          <w:sz w:val="28"/>
          <w:szCs w:val="24"/>
        </w:rPr>
      </w:pPr>
      <w:r w:rsidRPr="000E0EE2">
        <w:br w:type="page"/>
      </w:r>
    </w:p>
    <w:p w14:paraId="71D2C0CF" w14:textId="77777777" w:rsidR="00873FDD" w:rsidRPr="000E0EE2" w:rsidRDefault="00052214" w:rsidP="00052214">
      <w:pPr>
        <w:pStyle w:val="Heading1"/>
      </w:pPr>
      <w:bookmarkStart w:id="52" w:name="_Toc449336794"/>
      <w:r w:rsidRPr="000E0EE2">
        <w:lastRenderedPageBreak/>
        <w:t>GUIDELINES FOR INSTRUCTORS</w:t>
      </w:r>
      <w:bookmarkEnd w:id="52"/>
    </w:p>
    <w:p w14:paraId="3D3BB9CA" w14:textId="77777777" w:rsidR="00052214" w:rsidRPr="000E0EE2" w:rsidRDefault="00052214" w:rsidP="00052214">
      <w:pPr>
        <w:pStyle w:val="Heading1separatationline"/>
      </w:pPr>
    </w:p>
    <w:p w14:paraId="37534623" w14:textId="77777777" w:rsidR="00052214" w:rsidRPr="000E0EE2" w:rsidRDefault="00052214" w:rsidP="00422062">
      <w:pPr>
        <w:pStyle w:val="Heading2"/>
      </w:pPr>
      <w:bookmarkStart w:id="53" w:name="_Toc449336795"/>
      <w:r w:rsidRPr="000E0EE2">
        <w:t>Introduction</w:t>
      </w:r>
      <w:bookmarkEnd w:id="53"/>
    </w:p>
    <w:p w14:paraId="10B678B2" w14:textId="77777777" w:rsidR="00422062" w:rsidRPr="000E0EE2" w:rsidRDefault="00422062" w:rsidP="00422062">
      <w:pPr>
        <w:pStyle w:val="Heading2separationline"/>
      </w:pPr>
    </w:p>
    <w:p w14:paraId="4340FF2F" w14:textId="77777777" w:rsidR="00052214" w:rsidRPr="000E0EE2" w:rsidRDefault="00052214" w:rsidP="00052214">
      <w:pPr>
        <w:pStyle w:val="BodyText"/>
        <w:rPr>
          <w:color w:val="000000" w:themeColor="text1"/>
        </w:rPr>
      </w:pPr>
      <w:r w:rsidRPr="000E0EE2">
        <w:rPr>
          <w:color w:val="000000" w:themeColor="text1"/>
        </w:rPr>
        <w:t>The comm</w:t>
      </w:r>
      <w:r w:rsidR="00E601F9">
        <w:rPr>
          <w:color w:val="000000" w:themeColor="text1"/>
        </w:rPr>
        <w:t>on aim of the suite of Level 2 Model C</w:t>
      </w:r>
      <w:r w:rsidRPr="000E0EE2">
        <w:rPr>
          <w:color w:val="000000" w:themeColor="text1"/>
        </w:rPr>
        <w:t>ourses for AtoN technicians is to enable participants to return to their jobs competent to install, service, maintain or replace marine AtoN and their components.  This should be conducted in a safe and efficient manner that protects the individual whilst enhancing navigational safety and preserving the marine environment.  Instructors should be thoroughly acquainted with both National and International regulations concerning these issues and emphasise these aspects during instruction whenever they arise. Particular emphasis should therefore be placed on proper safety procedures throughout the training process, reinforced in particular by the instructor's personal example.</w:t>
      </w:r>
    </w:p>
    <w:p w14:paraId="2F8A8298" w14:textId="77777777" w:rsidR="00052214" w:rsidRPr="000E0EE2" w:rsidRDefault="00052214" w:rsidP="00052214">
      <w:pPr>
        <w:pStyle w:val="BodyText"/>
        <w:rPr>
          <w:color w:val="000000" w:themeColor="text1"/>
        </w:rPr>
      </w:pPr>
      <w:r w:rsidRPr="000E0EE2">
        <w:rPr>
          <w:color w:val="000000" w:themeColor="text1"/>
        </w:rPr>
        <w:t>Technological advances and threats to safe navigation, many of them being addressed by the e-Navigation initiative, are generating changes and strategies to existing equipment and practices.  It is essential that both instructors and assessors keep abreast of new technologies and regulations and amend or update lesson plans as necessary to reflect changes and to add new sub-elements to the detailed teaching syllabus when appropriate.</w:t>
      </w:r>
    </w:p>
    <w:p w14:paraId="6FC0D6DC" w14:textId="77777777" w:rsidR="00052214" w:rsidRPr="000E0EE2" w:rsidRDefault="00052214" w:rsidP="00422062">
      <w:pPr>
        <w:pStyle w:val="Heading2"/>
      </w:pPr>
      <w:bookmarkStart w:id="54" w:name="_Toc449336796"/>
      <w:r w:rsidRPr="000E0EE2">
        <w:t>Curriculum</w:t>
      </w:r>
      <w:bookmarkEnd w:id="54"/>
    </w:p>
    <w:p w14:paraId="53FFA75D" w14:textId="77777777" w:rsidR="00052214" w:rsidRPr="000E0EE2" w:rsidRDefault="00052214" w:rsidP="00052214">
      <w:pPr>
        <w:pStyle w:val="Heading2separationline"/>
      </w:pPr>
    </w:p>
    <w:p w14:paraId="11C474ED" w14:textId="77777777" w:rsidR="00052214" w:rsidRPr="000E0EE2" w:rsidRDefault="00052214" w:rsidP="00052214">
      <w:pPr>
        <w:pStyle w:val="BodyText"/>
        <w:rPr>
          <w:color w:val="000000" w:themeColor="text1"/>
        </w:rPr>
      </w:pPr>
      <w:r w:rsidRPr="000E0EE2">
        <w:rPr>
          <w:color w:val="000000" w:themeColor="text1"/>
        </w:rPr>
        <w:t>The levels of c</w:t>
      </w:r>
      <w:r w:rsidR="00E601F9">
        <w:rPr>
          <w:color w:val="000000" w:themeColor="text1"/>
        </w:rPr>
        <w:t xml:space="preserve">ompetence shown in </w:t>
      </w:r>
      <w:r w:rsidR="00E601F9">
        <w:rPr>
          <w:color w:val="000000" w:themeColor="text1"/>
        </w:rPr>
        <w:fldChar w:fldCharType="begin"/>
      </w:r>
      <w:r w:rsidR="00E601F9">
        <w:rPr>
          <w:color w:val="000000" w:themeColor="text1"/>
        </w:rPr>
        <w:instrText xml:space="preserve"> REF _Ref449337831 \r \h </w:instrText>
      </w:r>
      <w:r w:rsidR="00E601F9">
        <w:rPr>
          <w:color w:val="000000" w:themeColor="text1"/>
        </w:rPr>
      </w:r>
      <w:r w:rsidR="00E601F9">
        <w:rPr>
          <w:color w:val="000000" w:themeColor="text1"/>
        </w:rPr>
        <w:fldChar w:fldCharType="separate"/>
      </w:r>
      <w:r w:rsidR="00E601F9">
        <w:rPr>
          <w:color w:val="000000" w:themeColor="text1"/>
        </w:rPr>
        <w:t>Table 1</w:t>
      </w:r>
      <w:r w:rsidR="00E601F9">
        <w:rPr>
          <w:color w:val="000000" w:themeColor="text1"/>
        </w:rPr>
        <w:fldChar w:fldCharType="end"/>
      </w:r>
      <w:r w:rsidRPr="000E0EE2">
        <w:rPr>
          <w:color w:val="000000" w:themeColor="text1"/>
        </w:rPr>
        <w:t xml:space="preserve"> explain what a successful participant should be capable of doing in the workplace on the completion of each of the model courses.  The objective of each lesson or lecture is to ensure that each participant acquires the required level of understanding in each sub-element so that the required learning outcome can be achieved.</w:t>
      </w:r>
    </w:p>
    <w:p w14:paraId="38C66F48" w14:textId="77777777" w:rsidR="00052214" w:rsidRPr="000E0EE2" w:rsidRDefault="00052214" w:rsidP="00052214">
      <w:pPr>
        <w:pStyle w:val="BodyText"/>
        <w:rPr>
          <w:color w:val="000000" w:themeColor="text1"/>
        </w:rPr>
      </w:pPr>
      <w:r w:rsidRPr="000E0EE2">
        <w:rPr>
          <w:color w:val="000000" w:themeColor="text1"/>
        </w:rPr>
        <w:t>Although the learning objectives are set out in the suite of Level 2 model courses in a certain order, instructors are not obliged to teach them in this order.  Instead, instructors should treat them in the order which they consider to be the most effective for their participants and circumstances.</w:t>
      </w:r>
    </w:p>
    <w:p w14:paraId="2FA7E610" w14:textId="77777777" w:rsidR="00052214" w:rsidRPr="000E0EE2" w:rsidRDefault="00052214" w:rsidP="00052214">
      <w:pPr>
        <w:pStyle w:val="BodyText"/>
        <w:rPr>
          <w:color w:val="000000" w:themeColor="text1"/>
        </w:rPr>
      </w:pPr>
      <w:r w:rsidRPr="000E0EE2">
        <w:rPr>
          <w:color w:val="000000" w:themeColor="text1"/>
        </w:rPr>
        <w:t>Sub-elements have been grouped into lessons or lectures.  The recommended duration in hours for each lecture is intended to be used as an approximate guideline for planning purposes.  The hours should be adjusted as necessary to suit local circumstances or based on experience with similar courses.  Each Training Organisation will determine the optimum lecture length; the sub-elements, topics or sub-topics it covers and over what period lectures will be delivered.  This will depend on whether participants and instructors are available full time or whether work duties and other conflicting activities require lectures to be delivered in groups over an extended period.</w:t>
      </w:r>
    </w:p>
    <w:p w14:paraId="5731C389" w14:textId="77777777" w:rsidR="00052214" w:rsidRPr="000E0EE2" w:rsidRDefault="00052214" w:rsidP="00052214">
      <w:pPr>
        <w:pStyle w:val="BodyText"/>
        <w:rPr>
          <w:color w:val="000000" w:themeColor="text1"/>
        </w:rPr>
      </w:pPr>
      <w:r w:rsidRPr="000E0EE2">
        <w:rPr>
          <w:color w:val="000000" w:themeColor="text1"/>
        </w:rPr>
        <w:t>It is also quite usual for different trainees to require different lengths of time to cover the same work.  Flexibility should be built into each course to allow for adjustments during its running.  It is recommended that no more than 5 one hour lectures are held in any one working day to allow for this flexibility and private study.</w:t>
      </w:r>
    </w:p>
    <w:p w14:paraId="2B2742CD" w14:textId="77777777" w:rsidR="00052214" w:rsidRPr="000E0EE2" w:rsidRDefault="00052214" w:rsidP="00052214">
      <w:pPr>
        <w:pStyle w:val="BodyText"/>
        <w:rPr>
          <w:color w:val="000000" w:themeColor="text1"/>
        </w:rPr>
      </w:pPr>
      <w:r w:rsidRPr="000E0EE2">
        <w:rPr>
          <w:color w:val="000000" w:themeColor="text1"/>
        </w:rPr>
        <w:t>The instructor should also make an allowance for external site visits and, if appropriate, sea-time.  Using the time estimates, modified as appropriate, a timetable should be drawn up to suit the normal working day and terms of the training institute.  At the conclusion of the course, a discussion should be held to determine whether changes should be made to improve future courses.</w:t>
      </w:r>
    </w:p>
    <w:p w14:paraId="1C3A78C2" w14:textId="77777777" w:rsidR="00052214" w:rsidRPr="000E0EE2" w:rsidRDefault="00052214" w:rsidP="00422062">
      <w:pPr>
        <w:pStyle w:val="Heading2"/>
      </w:pPr>
      <w:bookmarkStart w:id="55" w:name="_Toc449336797"/>
      <w:r w:rsidRPr="000E0EE2">
        <w:t>Practical Training</w:t>
      </w:r>
      <w:bookmarkEnd w:id="55"/>
    </w:p>
    <w:p w14:paraId="0A376C7E" w14:textId="77777777" w:rsidR="00052214" w:rsidRPr="000E0EE2" w:rsidRDefault="00052214" w:rsidP="00052214">
      <w:pPr>
        <w:pStyle w:val="Heading2separationline"/>
      </w:pPr>
    </w:p>
    <w:p w14:paraId="0B49D23A" w14:textId="77777777" w:rsidR="00052214" w:rsidRPr="000E0EE2" w:rsidRDefault="00052214" w:rsidP="00052214">
      <w:pPr>
        <w:pStyle w:val="BodyText"/>
        <w:rPr>
          <w:color w:val="000000" w:themeColor="text1"/>
        </w:rPr>
      </w:pPr>
      <w:r w:rsidRPr="000E0EE2">
        <w:rPr>
          <w:color w:val="000000" w:themeColor="text1"/>
        </w:rPr>
        <w:t xml:space="preserve">As noted throughout this Course Overview, the intent is for students to have a realistic, hands-on educational experience.  Many of the sub-elements, topics and sub-topics in this course lend themselves to practical training exercises in which participants would be expected to work directly with specific equipment and its associated components. </w:t>
      </w:r>
      <w:r w:rsidR="00E601F9">
        <w:rPr>
          <w:color w:val="000000" w:themeColor="text1"/>
        </w:rPr>
        <w:t xml:space="preserve"> </w:t>
      </w:r>
      <w:r w:rsidRPr="000E0EE2">
        <w:rPr>
          <w:color w:val="000000" w:themeColor="text1"/>
        </w:rPr>
        <w:t>Classroom instruction should be backed up, where appropriate, by practical training in the field; either ashore or afloat.</w:t>
      </w:r>
    </w:p>
    <w:p w14:paraId="2A12B43E" w14:textId="77777777" w:rsidR="00422062" w:rsidRPr="000E0EE2" w:rsidRDefault="00422062">
      <w:pPr>
        <w:spacing w:after="200" w:line="276" w:lineRule="auto"/>
        <w:rPr>
          <w:rFonts w:asciiTheme="majorHAnsi" w:eastAsiaTheme="majorEastAsia" w:hAnsiTheme="majorHAnsi" w:cstheme="majorBidi"/>
          <w:b/>
          <w:bCs/>
          <w:caps/>
          <w:color w:val="00AFAA"/>
          <w:sz w:val="28"/>
          <w:szCs w:val="24"/>
        </w:rPr>
      </w:pPr>
      <w:r w:rsidRPr="000E0EE2">
        <w:br w:type="page"/>
      </w:r>
    </w:p>
    <w:p w14:paraId="2A9978B4" w14:textId="77777777" w:rsidR="00052214" w:rsidRPr="000E0EE2" w:rsidRDefault="00052214" w:rsidP="00052214">
      <w:pPr>
        <w:pStyle w:val="Heading1"/>
      </w:pPr>
      <w:bookmarkStart w:id="56" w:name="_Toc449336798"/>
      <w:bookmarkStart w:id="57" w:name="_Ref449337534"/>
      <w:r w:rsidRPr="000E0EE2">
        <w:lastRenderedPageBreak/>
        <w:t>EVALUATION OR ASSESSMENT</w:t>
      </w:r>
      <w:bookmarkEnd w:id="56"/>
      <w:bookmarkEnd w:id="57"/>
    </w:p>
    <w:p w14:paraId="5CB8647C" w14:textId="77777777" w:rsidR="00052214" w:rsidRPr="000E0EE2" w:rsidRDefault="00052214" w:rsidP="00052214">
      <w:pPr>
        <w:pStyle w:val="Heading1separatationline"/>
      </w:pPr>
    </w:p>
    <w:p w14:paraId="28F3D3BF" w14:textId="77777777" w:rsidR="00052214" w:rsidRPr="000E0EE2" w:rsidRDefault="00052214" w:rsidP="00052214">
      <w:pPr>
        <w:pStyle w:val="BodyText"/>
        <w:rPr>
          <w:color w:val="000000" w:themeColor="text1"/>
        </w:rPr>
      </w:pPr>
      <w:r w:rsidRPr="000E0EE2">
        <w:rPr>
          <w:color w:val="000000" w:themeColor="text1"/>
        </w:rPr>
        <w:t>To evaluate trainee progress, regular assessments must be undertaken.  The nature of these assessments and the evaluation criteria used will depend on the needs of the Competent Authority, the style of training used, and the requirements of the training institute.</w:t>
      </w:r>
    </w:p>
    <w:p w14:paraId="2D0F130A" w14:textId="77777777" w:rsidR="00052214" w:rsidRPr="000E0EE2" w:rsidRDefault="00052214" w:rsidP="00052214">
      <w:pPr>
        <w:pStyle w:val="BodyText"/>
        <w:rPr>
          <w:color w:val="000000" w:themeColor="text1"/>
        </w:rPr>
      </w:pPr>
      <w:r w:rsidRPr="000E0EE2">
        <w:rPr>
          <w:color w:val="000000" w:themeColor="text1"/>
        </w:rPr>
        <w:t xml:space="preserve">The assessment of competency should generally be evaluated by short but formally conducted short written tests.  Questions can either be multiple choice or require short (few-word) answers. </w:t>
      </w:r>
      <w:r w:rsidR="00E601F9">
        <w:rPr>
          <w:color w:val="000000" w:themeColor="text1"/>
        </w:rPr>
        <w:t xml:space="preserve"> </w:t>
      </w:r>
      <w:r w:rsidRPr="000E0EE2">
        <w:rPr>
          <w:color w:val="000000" w:themeColor="text1"/>
        </w:rPr>
        <w:t>The difficulty of each question should be based on the level of competence required from the participant in that subject.</w:t>
      </w:r>
    </w:p>
    <w:p w14:paraId="365A3981" w14:textId="77777777" w:rsidR="00052214" w:rsidRPr="000E0EE2" w:rsidRDefault="00052214" w:rsidP="00052214">
      <w:pPr>
        <w:pStyle w:val="BodyText"/>
        <w:rPr>
          <w:color w:val="000000" w:themeColor="text1"/>
        </w:rPr>
      </w:pPr>
      <w:r w:rsidRPr="000E0EE2">
        <w:rPr>
          <w:color w:val="000000" w:themeColor="text1"/>
        </w:rPr>
        <w:t>The Competent Authority will determine the pass mark for each test paper.  The guiding principle should be that a participant being considered for the award of an AtoN Level 2 Certificate will be involved actively in AtoN maintenance and servicing and will consolidate his or her basic knowledge though additional on-the-job and career development training.  A participant who just fails to meet the pass mark despite active participation in the course may well develop into a satisfactory technician and should be given the opportunity to demonstrate his or her potential at a formal aural ‘viva’ examination.</w:t>
      </w:r>
    </w:p>
    <w:p w14:paraId="3E5CDFA8" w14:textId="77777777" w:rsidR="00052214" w:rsidRPr="000E0EE2" w:rsidRDefault="00052214" w:rsidP="00052214">
      <w:pPr>
        <w:pStyle w:val="BodyText"/>
        <w:rPr>
          <w:color w:val="000000" w:themeColor="text1"/>
        </w:rPr>
      </w:pPr>
      <w:r w:rsidRPr="000E0EE2">
        <w:rPr>
          <w:color w:val="000000" w:themeColor="text1"/>
        </w:rPr>
        <w:t>The following guidelines are proposed for consideration by Competent Authorities:</w:t>
      </w:r>
    </w:p>
    <w:p w14:paraId="0BFD090D" w14:textId="77777777" w:rsidR="00052214" w:rsidRPr="000E0EE2" w:rsidRDefault="00E601F9" w:rsidP="00052214">
      <w:pPr>
        <w:pStyle w:val="Bullet1"/>
      </w:pPr>
      <w:r>
        <w:t>t</w:t>
      </w:r>
      <w:r w:rsidR="00052214" w:rsidRPr="000E0EE2">
        <w:t>he standard pass mark in each test is 50% equivalent to a satisfactory (Level 2) degree of understanding;</w:t>
      </w:r>
    </w:p>
    <w:p w14:paraId="0550E31C" w14:textId="77777777" w:rsidR="00E601F9" w:rsidRDefault="00E601F9" w:rsidP="00052214">
      <w:pPr>
        <w:pStyle w:val="Bullet1"/>
      </w:pPr>
      <w:proofErr w:type="gramStart"/>
      <w:r>
        <w:t>p</w:t>
      </w:r>
      <w:r w:rsidR="00052214" w:rsidRPr="000E0EE2">
        <w:t>articipants</w:t>
      </w:r>
      <w:proofErr w:type="gramEnd"/>
      <w:r w:rsidR="00052214" w:rsidRPr="000E0EE2">
        <w:t xml:space="preserve"> who fail a competency test by less than 10% will be subject to an aural (‘viva’) examination</w:t>
      </w:r>
      <w:r>
        <w:t>.</w:t>
      </w:r>
    </w:p>
    <w:p w14:paraId="0B25632C" w14:textId="77777777" w:rsidR="00052214" w:rsidRPr="000E0EE2" w:rsidRDefault="00052214" w:rsidP="00E601F9">
      <w:pPr>
        <w:pStyle w:val="List1text"/>
      </w:pPr>
      <w:r w:rsidRPr="000E0EE2">
        <w:t>Participants who fail the competency test by more than 10% or who do not demonstrate a satisfactory competence at a ‘viva’ interview will not be awarded a Level 2 Certificate.  Further training may be required and failed participants will be required to re-sit another written competency test at a time to be decided by the Competent Authority</w:t>
      </w:r>
    </w:p>
    <w:p w14:paraId="345A32BA" w14:textId="77777777" w:rsidR="0042518D" w:rsidRPr="000E0EE2" w:rsidRDefault="0042518D" w:rsidP="0042518D">
      <w:pPr>
        <w:pStyle w:val="BodyText"/>
      </w:pPr>
      <w:bookmarkStart w:id="58" w:name="_Toc419881221"/>
    </w:p>
    <w:p w14:paraId="0358D5B4" w14:textId="77777777" w:rsidR="0042518D" w:rsidRPr="000E0EE2" w:rsidRDefault="0042518D" w:rsidP="0042518D">
      <w:pPr>
        <w:pStyle w:val="BodyText"/>
        <w:sectPr w:rsidR="0042518D" w:rsidRPr="000E0EE2" w:rsidSect="00292085">
          <w:headerReference w:type="even" r:id="rId17"/>
          <w:headerReference w:type="default" r:id="rId18"/>
          <w:footerReference w:type="default" r:id="rId19"/>
          <w:headerReference w:type="first" r:id="rId20"/>
          <w:pgSz w:w="11906" w:h="16838" w:code="9"/>
          <w:pgMar w:top="1134" w:right="794" w:bottom="1134" w:left="907" w:header="851" w:footer="851" w:gutter="0"/>
          <w:cols w:space="708"/>
          <w:docGrid w:linePitch="360"/>
        </w:sectPr>
      </w:pPr>
    </w:p>
    <w:p w14:paraId="020AFC7D" w14:textId="77777777" w:rsidR="00052214" w:rsidRPr="000E0EE2" w:rsidRDefault="00052214" w:rsidP="00052214">
      <w:pPr>
        <w:pStyle w:val="Part"/>
      </w:pPr>
      <w:bookmarkStart w:id="59" w:name="_Toc442348115"/>
      <w:r w:rsidRPr="000E0EE2">
        <w:lastRenderedPageBreak/>
        <w:t xml:space="preserve"> </w:t>
      </w:r>
      <w:bookmarkStart w:id="60" w:name="_Toc449336799"/>
      <w:bookmarkStart w:id="61" w:name="_Ref449337333"/>
      <w:r w:rsidRPr="000E0EE2">
        <w:t>– LEVEL 2 TECHNICICAN TEACHING SYLLABII</w:t>
      </w:r>
      <w:bookmarkEnd w:id="60"/>
      <w:bookmarkEnd w:id="61"/>
    </w:p>
    <w:p w14:paraId="7A84ED52" w14:textId="77777777" w:rsidR="0042518D" w:rsidRPr="000E0EE2" w:rsidRDefault="00052214" w:rsidP="006F0D31">
      <w:pPr>
        <w:pStyle w:val="Heading1"/>
        <w:numPr>
          <w:ilvl w:val="0"/>
          <w:numId w:val="22"/>
        </w:numPr>
      </w:pPr>
      <w:bookmarkStart w:id="62" w:name="_Toc431993297"/>
      <w:bookmarkStart w:id="63" w:name="_Toc449336800"/>
      <w:r w:rsidRPr="000E0EE2">
        <w:t>MODEL COURSE TEACHING SYLLABUS FOR A</w:t>
      </w:r>
      <w:r w:rsidR="007A68BA" w:rsidRPr="000E0EE2">
        <w:rPr>
          <w:caps w:val="0"/>
        </w:rPr>
        <w:t>to</w:t>
      </w:r>
      <w:r w:rsidRPr="000E0EE2">
        <w:t>N LEVEL 2 TECHNICIANS – MODULE 1 – Introduction to A</w:t>
      </w:r>
      <w:r w:rsidR="007A68BA" w:rsidRPr="000E0EE2">
        <w:rPr>
          <w:caps w:val="0"/>
        </w:rPr>
        <w:t>to</w:t>
      </w:r>
      <w:r w:rsidRPr="000E0EE2">
        <w:t>N</w:t>
      </w:r>
      <w:bookmarkEnd w:id="59"/>
      <w:bookmarkEnd w:id="62"/>
      <w:bookmarkEnd w:id="63"/>
    </w:p>
    <w:p w14:paraId="58915F8C" w14:textId="77777777" w:rsidR="007A68BA" w:rsidRPr="000E0EE2" w:rsidRDefault="007A68BA" w:rsidP="007A68BA">
      <w:pPr>
        <w:pStyle w:val="Heading1separatationline"/>
      </w:pPr>
    </w:p>
    <w:p w14:paraId="5C0B58E5" w14:textId="77777777" w:rsidR="0042518D" w:rsidRPr="000E0EE2" w:rsidRDefault="007A68BA" w:rsidP="007A68BA">
      <w:pPr>
        <w:pStyle w:val="Tablecaption"/>
        <w:jc w:val="center"/>
      </w:pPr>
      <w:bookmarkStart w:id="64" w:name="_Toc369087492"/>
      <w:bookmarkStart w:id="65" w:name="_Toc449336813"/>
      <w:r w:rsidRPr="000E0EE2">
        <w:rPr>
          <w:rFonts w:ascii="Calibri" w:hAnsi="Calibri" w:cs="Arial"/>
        </w:rPr>
        <w:t>Teaching Syllabus Module 1 – Introduction to Aids to Navigation</w:t>
      </w:r>
      <w:bookmarkEnd w:id="64"/>
      <w:bookmarkEnd w:id="65"/>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
        <w:gridCol w:w="797"/>
        <w:gridCol w:w="5710"/>
        <w:gridCol w:w="850"/>
        <w:gridCol w:w="2723"/>
        <w:gridCol w:w="797"/>
        <w:gridCol w:w="766"/>
      </w:tblGrid>
      <w:tr w:rsidR="007A68BA" w:rsidRPr="000E0EE2" w14:paraId="133830A3" w14:textId="77777777" w:rsidTr="003A41A2">
        <w:trPr>
          <w:cantSplit/>
          <w:trHeight w:val="1486"/>
          <w:jc w:val="center"/>
        </w:trPr>
        <w:tc>
          <w:tcPr>
            <w:tcW w:w="587" w:type="dxa"/>
            <w:tcMar>
              <w:top w:w="28" w:type="dxa"/>
              <w:bottom w:w="28" w:type="dxa"/>
            </w:tcMar>
            <w:textDirection w:val="btLr"/>
            <w:vAlign w:val="center"/>
          </w:tcPr>
          <w:p w14:paraId="3A5E3DA1" w14:textId="77777777" w:rsidR="007A68BA" w:rsidRPr="000E0EE2" w:rsidRDefault="007A68BA" w:rsidP="007A68BA">
            <w:pPr>
              <w:pStyle w:val="Tableheading"/>
              <w:rPr>
                <w:lang w:val="en-GB"/>
              </w:rPr>
            </w:pPr>
            <w:r w:rsidRPr="000E0EE2">
              <w:rPr>
                <w:lang w:val="en-GB"/>
              </w:rPr>
              <w:t>Module</w:t>
            </w:r>
          </w:p>
        </w:tc>
        <w:tc>
          <w:tcPr>
            <w:tcW w:w="797" w:type="dxa"/>
            <w:tcMar>
              <w:top w:w="28" w:type="dxa"/>
              <w:bottom w:w="28" w:type="dxa"/>
            </w:tcMar>
            <w:textDirection w:val="btLr"/>
            <w:vAlign w:val="center"/>
          </w:tcPr>
          <w:p w14:paraId="4C6F2DAB" w14:textId="77777777" w:rsidR="007A68BA" w:rsidRPr="000E0EE2" w:rsidRDefault="007A68BA" w:rsidP="007A68BA">
            <w:pPr>
              <w:pStyle w:val="Tableheading"/>
              <w:rPr>
                <w:lang w:val="en-GB"/>
              </w:rPr>
            </w:pPr>
            <w:r w:rsidRPr="000E0EE2">
              <w:rPr>
                <w:lang w:val="en-GB"/>
              </w:rPr>
              <w:t>Element</w:t>
            </w:r>
          </w:p>
        </w:tc>
        <w:tc>
          <w:tcPr>
            <w:tcW w:w="5710" w:type="dxa"/>
            <w:tcMar>
              <w:top w:w="28" w:type="dxa"/>
              <w:bottom w:w="28" w:type="dxa"/>
            </w:tcMar>
            <w:vAlign w:val="center"/>
          </w:tcPr>
          <w:p w14:paraId="6037CD57" w14:textId="77777777" w:rsidR="007A68BA" w:rsidRPr="000E0EE2" w:rsidRDefault="007A68BA" w:rsidP="007A68BA">
            <w:pPr>
              <w:pStyle w:val="Tableheading"/>
              <w:jc w:val="center"/>
              <w:rPr>
                <w:lang w:val="en-GB"/>
              </w:rPr>
            </w:pPr>
            <w:r w:rsidRPr="000E0EE2">
              <w:rPr>
                <w:lang w:val="en-GB"/>
              </w:rPr>
              <w:t>Subject</w:t>
            </w:r>
          </w:p>
        </w:tc>
        <w:tc>
          <w:tcPr>
            <w:tcW w:w="850" w:type="dxa"/>
            <w:tcMar>
              <w:top w:w="28" w:type="dxa"/>
              <w:bottom w:w="28" w:type="dxa"/>
            </w:tcMar>
            <w:textDirection w:val="btLr"/>
            <w:vAlign w:val="center"/>
          </w:tcPr>
          <w:p w14:paraId="57CD62BD" w14:textId="77777777" w:rsidR="007A68BA" w:rsidRPr="000E0EE2" w:rsidRDefault="007A68BA" w:rsidP="007A68BA">
            <w:pPr>
              <w:pStyle w:val="Tableheading"/>
              <w:rPr>
                <w:lang w:val="en-GB"/>
              </w:rPr>
            </w:pPr>
            <w:r w:rsidRPr="000E0EE2">
              <w:rPr>
                <w:lang w:val="en-GB"/>
              </w:rPr>
              <w:t>Level of Competence</w:t>
            </w:r>
          </w:p>
        </w:tc>
        <w:tc>
          <w:tcPr>
            <w:tcW w:w="2723" w:type="dxa"/>
            <w:tcMar>
              <w:top w:w="28" w:type="dxa"/>
              <w:bottom w:w="28" w:type="dxa"/>
            </w:tcMar>
            <w:vAlign w:val="center"/>
          </w:tcPr>
          <w:p w14:paraId="7D51C838" w14:textId="77777777" w:rsidR="007A68BA" w:rsidRPr="000E0EE2" w:rsidRDefault="007A68BA" w:rsidP="007A68BA">
            <w:pPr>
              <w:pStyle w:val="Tableheading"/>
              <w:jc w:val="center"/>
              <w:rPr>
                <w:lang w:val="en-GB"/>
              </w:rPr>
            </w:pPr>
            <w:r w:rsidRPr="000E0EE2">
              <w:rPr>
                <w:lang w:val="en-GB"/>
              </w:rPr>
              <w:t>Model Course</w:t>
            </w:r>
          </w:p>
        </w:tc>
        <w:tc>
          <w:tcPr>
            <w:tcW w:w="797" w:type="dxa"/>
            <w:tcMar>
              <w:top w:w="28" w:type="dxa"/>
              <w:bottom w:w="28" w:type="dxa"/>
            </w:tcMar>
            <w:textDirection w:val="btLr"/>
            <w:vAlign w:val="center"/>
          </w:tcPr>
          <w:p w14:paraId="457B0B33" w14:textId="77777777" w:rsidR="007A68BA" w:rsidRPr="000E0EE2" w:rsidRDefault="007A68BA" w:rsidP="007A68BA">
            <w:pPr>
              <w:pStyle w:val="Tableheading"/>
              <w:rPr>
                <w:lang w:val="en-GB"/>
              </w:rPr>
            </w:pPr>
            <w:r w:rsidRPr="000E0EE2">
              <w:rPr>
                <w:lang w:val="en-GB"/>
              </w:rPr>
              <w:t>Total Duration (hours)</w:t>
            </w:r>
          </w:p>
        </w:tc>
        <w:tc>
          <w:tcPr>
            <w:tcW w:w="766" w:type="dxa"/>
            <w:textDirection w:val="btLr"/>
          </w:tcPr>
          <w:p w14:paraId="1C696AF0" w14:textId="77777777" w:rsidR="007A68BA" w:rsidRPr="000E0EE2" w:rsidRDefault="007A68BA" w:rsidP="007A68BA">
            <w:pPr>
              <w:pStyle w:val="Tableheading"/>
              <w:rPr>
                <w:lang w:val="en-GB"/>
              </w:rPr>
            </w:pPr>
            <w:r w:rsidRPr="000E0EE2">
              <w:rPr>
                <w:lang w:val="en-GB"/>
              </w:rPr>
              <w:t>Total Duration (Days)</w:t>
            </w:r>
          </w:p>
        </w:tc>
      </w:tr>
      <w:tr w:rsidR="003A41A2" w:rsidRPr="000E0EE2" w14:paraId="23306470" w14:textId="77777777" w:rsidTr="003A41A2">
        <w:trPr>
          <w:trHeight w:val="113"/>
          <w:jc w:val="center"/>
        </w:trPr>
        <w:tc>
          <w:tcPr>
            <w:tcW w:w="587" w:type="dxa"/>
            <w:vMerge w:val="restart"/>
            <w:tcMar>
              <w:top w:w="28" w:type="dxa"/>
              <w:bottom w:w="28" w:type="dxa"/>
            </w:tcMar>
          </w:tcPr>
          <w:p w14:paraId="6DAEA093" w14:textId="77777777" w:rsidR="007A68BA" w:rsidRPr="000E0EE2" w:rsidRDefault="007A68BA" w:rsidP="007A68BA">
            <w:pPr>
              <w:pStyle w:val="Tabletext"/>
            </w:pPr>
            <w:r w:rsidRPr="000E0EE2">
              <w:t>1</w:t>
            </w:r>
          </w:p>
        </w:tc>
        <w:tc>
          <w:tcPr>
            <w:tcW w:w="797" w:type="dxa"/>
            <w:shd w:val="clear" w:color="auto" w:fill="00AFAA"/>
            <w:tcMar>
              <w:top w:w="28" w:type="dxa"/>
              <w:bottom w:w="28" w:type="dxa"/>
            </w:tcMar>
          </w:tcPr>
          <w:p w14:paraId="5F530C8E" w14:textId="77777777" w:rsidR="007A68BA" w:rsidRPr="000E0EE2" w:rsidRDefault="007A68BA" w:rsidP="007A68BA">
            <w:pPr>
              <w:pStyle w:val="Tabletext"/>
              <w:rPr>
                <w:sz w:val="18"/>
                <w:szCs w:val="18"/>
              </w:rPr>
            </w:pPr>
          </w:p>
        </w:tc>
        <w:tc>
          <w:tcPr>
            <w:tcW w:w="5710" w:type="dxa"/>
            <w:tcMar>
              <w:top w:w="28" w:type="dxa"/>
              <w:bottom w:w="28" w:type="dxa"/>
            </w:tcMar>
          </w:tcPr>
          <w:p w14:paraId="101585D2" w14:textId="77777777" w:rsidR="007A68BA" w:rsidRPr="000E0EE2" w:rsidRDefault="007A68BA" w:rsidP="007A68BA">
            <w:pPr>
              <w:pStyle w:val="Tabletext"/>
            </w:pPr>
            <w:r w:rsidRPr="000E0EE2">
              <w:t xml:space="preserve">Introduction to Aids to Navigation </w:t>
            </w:r>
          </w:p>
        </w:tc>
        <w:tc>
          <w:tcPr>
            <w:tcW w:w="850" w:type="dxa"/>
            <w:shd w:val="clear" w:color="auto" w:fill="00AFAA"/>
            <w:tcMar>
              <w:top w:w="28" w:type="dxa"/>
              <w:bottom w:w="28" w:type="dxa"/>
            </w:tcMar>
          </w:tcPr>
          <w:p w14:paraId="24BB81C9" w14:textId="77777777" w:rsidR="007A68BA" w:rsidRPr="000E0EE2" w:rsidRDefault="007A68BA" w:rsidP="007A68BA">
            <w:pPr>
              <w:pStyle w:val="Tabletext"/>
              <w:rPr>
                <w:sz w:val="18"/>
                <w:szCs w:val="18"/>
              </w:rPr>
            </w:pPr>
          </w:p>
        </w:tc>
        <w:tc>
          <w:tcPr>
            <w:tcW w:w="2723" w:type="dxa"/>
            <w:shd w:val="clear" w:color="auto" w:fill="00AFAA"/>
            <w:tcMar>
              <w:top w:w="28" w:type="dxa"/>
              <w:bottom w:w="28" w:type="dxa"/>
            </w:tcMar>
          </w:tcPr>
          <w:p w14:paraId="486ED436" w14:textId="77777777" w:rsidR="007A68BA" w:rsidRPr="000E0EE2" w:rsidRDefault="007A68BA" w:rsidP="007A68BA">
            <w:pPr>
              <w:pStyle w:val="Tabletext"/>
              <w:rPr>
                <w:sz w:val="18"/>
                <w:szCs w:val="18"/>
              </w:rPr>
            </w:pPr>
          </w:p>
        </w:tc>
        <w:tc>
          <w:tcPr>
            <w:tcW w:w="797" w:type="dxa"/>
            <w:shd w:val="clear" w:color="auto" w:fill="00AFAA"/>
            <w:tcMar>
              <w:top w:w="28" w:type="dxa"/>
              <w:bottom w:w="28" w:type="dxa"/>
            </w:tcMar>
          </w:tcPr>
          <w:p w14:paraId="5ECFED70" w14:textId="77777777" w:rsidR="007A68BA" w:rsidRPr="000E0EE2" w:rsidRDefault="007A68BA" w:rsidP="007A68BA">
            <w:pPr>
              <w:pStyle w:val="Tabletext"/>
              <w:rPr>
                <w:sz w:val="18"/>
                <w:szCs w:val="18"/>
              </w:rPr>
            </w:pPr>
          </w:p>
        </w:tc>
        <w:tc>
          <w:tcPr>
            <w:tcW w:w="766" w:type="dxa"/>
            <w:shd w:val="clear" w:color="auto" w:fill="00AFAA"/>
          </w:tcPr>
          <w:p w14:paraId="69D4C903" w14:textId="77777777" w:rsidR="007A68BA" w:rsidRPr="000E0EE2" w:rsidRDefault="007A68BA" w:rsidP="007A68BA">
            <w:pPr>
              <w:pStyle w:val="Tabletext"/>
              <w:rPr>
                <w:sz w:val="18"/>
                <w:szCs w:val="18"/>
              </w:rPr>
            </w:pPr>
          </w:p>
        </w:tc>
      </w:tr>
      <w:tr w:rsidR="007A68BA" w:rsidRPr="000E0EE2" w14:paraId="23EED32B" w14:textId="77777777" w:rsidTr="00B15AD3">
        <w:trPr>
          <w:trHeight w:val="113"/>
          <w:jc w:val="center"/>
        </w:trPr>
        <w:tc>
          <w:tcPr>
            <w:tcW w:w="587" w:type="dxa"/>
            <w:vMerge/>
            <w:tcMar>
              <w:top w:w="28" w:type="dxa"/>
              <w:bottom w:w="28" w:type="dxa"/>
            </w:tcMar>
          </w:tcPr>
          <w:p w14:paraId="1289E931" w14:textId="77777777" w:rsidR="007A68BA" w:rsidRPr="000E0EE2" w:rsidRDefault="007A68BA" w:rsidP="007A68BA">
            <w:pPr>
              <w:pStyle w:val="Tabletext"/>
              <w:rPr>
                <w:sz w:val="18"/>
                <w:szCs w:val="18"/>
              </w:rPr>
            </w:pPr>
          </w:p>
        </w:tc>
        <w:tc>
          <w:tcPr>
            <w:tcW w:w="797" w:type="dxa"/>
            <w:tcMar>
              <w:top w:w="28" w:type="dxa"/>
              <w:bottom w:w="28" w:type="dxa"/>
            </w:tcMar>
          </w:tcPr>
          <w:p w14:paraId="4FC3C1BC" w14:textId="77777777" w:rsidR="007A68BA" w:rsidRPr="000E0EE2" w:rsidRDefault="007A68BA" w:rsidP="007A68BA">
            <w:pPr>
              <w:pStyle w:val="Tabletext"/>
              <w:rPr>
                <w:sz w:val="18"/>
                <w:szCs w:val="18"/>
              </w:rPr>
            </w:pPr>
            <w:r w:rsidRPr="000E0EE2">
              <w:t>1.1</w:t>
            </w:r>
          </w:p>
        </w:tc>
        <w:tc>
          <w:tcPr>
            <w:tcW w:w="5710" w:type="dxa"/>
            <w:tcMar>
              <w:top w:w="28" w:type="dxa"/>
              <w:bottom w:w="28" w:type="dxa"/>
            </w:tcMar>
          </w:tcPr>
          <w:p w14:paraId="23EC2755" w14:textId="77777777" w:rsidR="007A68BA" w:rsidRPr="000E0EE2" w:rsidRDefault="007A68BA" w:rsidP="007A68BA">
            <w:pPr>
              <w:pStyle w:val="Tabletext"/>
              <w:rPr>
                <w:sz w:val="18"/>
                <w:szCs w:val="18"/>
              </w:rPr>
            </w:pPr>
            <w:r w:rsidRPr="000E0EE2">
              <w:t>IALA and the NAVGUIDE</w:t>
            </w:r>
          </w:p>
        </w:tc>
        <w:tc>
          <w:tcPr>
            <w:tcW w:w="850" w:type="dxa"/>
            <w:tcMar>
              <w:top w:w="28" w:type="dxa"/>
              <w:bottom w:w="28" w:type="dxa"/>
            </w:tcMar>
          </w:tcPr>
          <w:p w14:paraId="35ADC025" w14:textId="77777777" w:rsidR="007A68BA" w:rsidRPr="000E0EE2" w:rsidRDefault="007A68BA" w:rsidP="007A68BA">
            <w:pPr>
              <w:pStyle w:val="Tabletext"/>
            </w:pPr>
            <w:r w:rsidRPr="000E0EE2">
              <w:t>1</w:t>
            </w:r>
          </w:p>
        </w:tc>
        <w:tc>
          <w:tcPr>
            <w:tcW w:w="2723" w:type="dxa"/>
            <w:vMerge w:val="restart"/>
            <w:tcMar>
              <w:top w:w="28" w:type="dxa"/>
              <w:bottom w:w="28" w:type="dxa"/>
            </w:tcMar>
            <w:vAlign w:val="center"/>
          </w:tcPr>
          <w:p w14:paraId="65B1243B" w14:textId="77777777" w:rsidR="007A68BA" w:rsidRPr="000E0EE2" w:rsidRDefault="007A68BA" w:rsidP="007A68BA">
            <w:pPr>
              <w:pStyle w:val="Tabletext"/>
            </w:pPr>
            <w:r w:rsidRPr="000E0EE2">
              <w:t>IALA WWA L2.1.1-2</w:t>
            </w:r>
          </w:p>
        </w:tc>
        <w:tc>
          <w:tcPr>
            <w:tcW w:w="797" w:type="dxa"/>
            <w:vMerge w:val="restart"/>
            <w:tcMar>
              <w:top w:w="28" w:type="dxa"/>
              <w:bottom w:w="28" w:type="dxa"/>
            </w:tcMar>
            <w:vAlign w:val="center"/>
          </w:tcPr>
          <w:p w14:paraId="57C7CEA3" w14:textId="77777777" w:rsidR="007A68BA" w:rsidRPr="000E0EE2" w:rsidRDefault="007A68BA" w:rsidP="00B15AD3">
            <w:pPr>
              <w:pStyle w:val="Tabletext"/>
              <w:jc w:val="center"/>
            </w:pPr>
            <w:r w:rsidRPr="000E0EE2">
              <w:t>5</w:t>
            </w:r>
          </w:p>
        </w:tc>
        <w:tc>
          <w:tcPr>
            <w:tcW w:w="766" w:type="dxa"/>
            <w:vMerge w:val="restart"/>
            <w:vAlign w:val="center"/>
          </w:tcPr>
          <w:p w14:paraId="274F2FF0" w14:textId="77777777" w:rsidR="007A68BA" w:rsidRPr="000E0EE2" w:rsidRDefault="007A68BA" w:rsidP="00B15AD3">
            <w:pPr>
              <w:pStyle w:val="Tabletext"/>
              <w:jc w:val="center"/>
            </w:pPr>
            <w:r w:rsidRPr="000E0EE2">
              <w:t>1</w:t>
            </w:r>
          </w:p>
        </w:tc>
      </w:tr>
      <w:tr w:rsidR="007A68BA" w:rsidRPr="000E0EE2" w14:paraId="3BBD8635" w14:textId="77777777" w:rsidTr="00B15AD3">
        <w:trPr>
          <w:trHeight w:val="113"/>
          <w:jc w:val="center"/>
        </w:trPr>
        <w:tc>
          <w:tcPr>
            <w:tcW w:w="587" w:type="dxa"/>
            <w:vMerge/>
            <w:tcMar>
              <w:top w:w="28" w:type="dxa"/>
              <w:bottom w:w="28" w:type="dxa"/>
            </w:tcMar>
          </w:tcPr>
          <w:p w14:paraId="1C27EF51" w14:textId="77777777" w:rsidR="007A68BA" w:rsidRPr="000E0EE2" w:rsidRDefault="007A68BA" w:rsidP="007A68BA">
            <w:pPr>
              <w:pStyle w:val="Tabletext"/>
              <w:rPr>
                <w:sz w:val="18"/>
                <w:szCs w:val="18"/>
              </w:rPr>
            </w:pPr>
          </w:p>
        </w:tc>
        <w:tc>
          <w:tcPr>
            <w:tcW w:w="797" w:type="dxa"/>
            <w:tcMar>
              <w:top w:w="28" w:type="dxa"/>
              <w:bottom w:w="28" w:type="dxa"/>
            </w:tcMar>
          </w:tcPr>
          <w:p w14:paraId="4314AFF9" w14:textId="77777777" w:rsidR="007A68BA" w:rsidRPr="000E0EE2" w:rsidRDefault="007A68BA" w:rsidP="007A68BA">
            <w:pPr>
              <w:pStyle w:val="Tabletext"/>
              <w:rPr>
                <w:sz w:val="18"/>
                <w:szCs w:val="18"/>
              </w:rPr>
            </w:pPr>
            <w:r w:rsidRPr="000E0EE2">
              <w:t>1.2</w:t>
            </w:r>
          </w:p>
        </w:tc>
        <w:tc>
          <w:tcPr>
            <w:tcW w:w="5710" w:type="dxa"/>
            <w:tcMar>
              <w:top w:w="28" w:type="dxa"/>
              <w:bottom w:w="28" w:type="dxa"/>
            </w:tcMar>
          </w:tcPr>
          <w:p w14:paraId="0BAFAA1E" w14:textId="77777777" w:rsidR="007A68BA" w:rsidRPr="000E0EE2" w:rsidRDefault="007A68BA" w:rsidP="007A68BA">
            <w:pPr>
              <w:pStyle w:val="Tabletext"/>
              <w:rPr>
                <w:sz w:val="18"/>
                <w:szCs w:val="18"/>
              </w:rPr>
            </w:pPr>
            <w:r w:rsidRPr="000E0EE2">
              <w:t>The IALA Maritime Buoyage System</w:t>
            </w:r>
          </w:p>
        </w:tc>
        <w:tc>
          <w:tcPr>
            <w:tcW w:w="850" w:type="dxa"/>
            <w:tcMar>
              <w:top w:w="28" w:type="dxa"/>
              <w:bottom w:w="28" w:type="dxa"/>
            </w:tcMar>
          </w:tcPr>
          <w:p w14:paraId="6D1DFF63" w14:textId="77777777" w:rsidR="007A68BA" w:rsidRPr="000E0EE2" w:rsidRDefault="007A68BA" w:rsidP="007A68BA">
            <w:pPr>
              <w:pStyle w:val="Tabletext"/>
            </w:pPr>
            <w:r w:rsidRPr="000E0EE2">
              <w:t>2</w:t>
            </w:r>
          </w:p>
        </w:tc>
        <w:tc>
          <w:tcPr>
            <w:tcW w:w="2723" w:type="dxa"/>
            <w:vMerge/>
            <w:tcMar>
              <w:top w:w="28" w:type="dxa"/>
              <w:bottom w:w="28" w:type="dxa"/>
            </w:tcMar>
            <w:vAlign w:val="center"/>
          </w:tcPr>
          <w:p w14:paraId="32DB6589" w14:textId="77777777" w:rsidR="007A68BA" w:rsidRPr="000E0EE2" w:rsidRDefault="007A68BA" w:rsidP="007A68BA">
            <w:pPr>
              <w:pStyle w:val="Tabletext"/>
            </w:pPr>
          </w:p>
        </w:tc>
        <w:tc>
          <w:tcPr>
            <w:tcW w:w="797" w:type="dxa"/>
            <w:vMerge/>
            <w:tcMar>
              <w:top w:w="28" w:type="dxa"/>
              <w:bottom w:w="28" w:type="dxa"/>
            </w:tcMar>
            <w:vAlign w:val="center"/>
          </w:tcPr>
          <w:p w14:paraId="25D31A41" w14:textId="77777777" w:rsidR="007A68BA" w:rsidRPr="000E0EE2" w:rsidRDefault="007A68BA" w:rsidP="00B15AD3">
            <w:pPr>
              <w:pStyle w:val="Tabletext"/>
              <w:jc w:val="center"/>
            </w:pPr>
          </w:p>
        </w:tc>
        <w:tc>
          <w:tcPr>
            <w:tcW w:w="766" w:type="dxa"/>
            <w:vMerge/>
            <w:vAlign w:val="center"/>
          </w:tcPr>
          <w:p w14:paraId="2EA2EF27" w14:textId="77777777" w:rsidR="007A68BA" w:rsidRPr="000E0EE2" w:rsidRDefault="007A68BA" w:rsidP="00B15AD3">
            <w:pPr>
              <w:pStyle w:val="Tabletext"/>
              <w:jc w:val="center"/>
              <w:rPr>
                <w:sz w:val="18"/>
                <w:szCs w:val="18"/>
              </w:rPr>
            </w:pPr>
          </w:p>
        </w:tc>
      </w:tr>
      <w:tr w:rsidR="00B15AD3" w:rsidRPr="000E0EE2" w14:paraId="325BBA5B" w14:textId="77777777" w:rsidTr="00B15AD3">
        <w:trPr>
          <w:trHeight w:val="113"/>
          <w:jc w:val="center"/>
        </w:trPr>
        <w:tc>
          <w:tcPr>
            <w:tcW w:w="587" w:type="dxa"/>
            <w:vMerge/>
            <w:tcMar>
              <w:top w:w="28" w:type="dxa"/>
              <w:bottom w:w="28" w:type="dxa"/>
            </w:tcMar>
          </w:tcPr>
          <w:p w14:paraId="70D26D54" w14:textId="77777777" w:rsidR="00B15AD3" w:rsidRPr="000E0EE2" w:rsidRDefault="00B15AD3" w:rsidP="007A68BA">
            <w:pPr>
              <w:pStyle w:val="Tabletext"/>
              <w:rPr>
                <w:sz w:val="18"/>
                <w:szCs w:val="18"/>
              </w:rPr>
            </w:pPr>
          </w:p>
        </w:tc>
        <w:tc>
          <w:tcPr>
            <w:tcW w:w="797" w:type="dxa"/>
            <w:tcMar>
              <w:top w:w="28" w:type="dxa"/>
              <w:bottom w:w="28" w:type="dxa"/>
            </w:tcMar>
          </w:tcPr>
          <w:p w14:paraId="53B913B2" w14:textId="77777777" w:rsidR="00B15AD3" w:rsidRPr="000E0EE2" w:rsidRDefault="00B15AD3" w:rsidP="007A68BA">
            <w:pPr>
              <w:pStyle w:val="Tabletext"/>
              <w:rPr>
                <w:sz w:val="18"/>
                <w:szCs w:val="18"/>
              </w:rPr>
            </w:pPr>
            <w:r w:rsidRPr="000E0EE2">
              <w:t>1.3</w:t>
            </w:r>
          </w:p>
        </w:tc>
        <w:tc>
          <w:tcPr>
            <w:tcW w:w="5710" w:type="dxa"/>
            <w:tcMar>
              <w:top w:w="28" w:type="dxa"/>
              <w:bottom w:w="28" w:type="dxa"/>
            </w:tcMar>
          </w:tcPr>
          <w:p w14:paraId="7E3567F4" w14:textId="77777777" w:rsidR="00B15AD3" w:rsidRPr="000E0EE2" w:rsidRDefault="00B15AD3" w:rsidP="007A68BA">
            <w:pPr>
              <w:pStyle w:val="Tabletext"/>
              <w:rPr>
                <w:sz w:val="18"/>
                <w:szCs w:val="18"/>
              </w:rPr>
            </w:pPr>
            <w:r w:rsidRPr="000E0EE2">
              <w:t>Introduction to buoys and the light sources fitted to them</w:t>
            </w:r>
          </w:p>
        </w:tc>
        <w:tc>
          <w:tcPr>
            <w:tcW w:w="850" w:type="dxa"/>
            <w:tcMar>
              <w:top w:w="28" w:type="dxa"/>
              <w:bottom w:w="28" w:type="dxa"/>
            </w:tcMar>
          </w:tcPr>
          <w:p w14:paraId="61E2091A" w14:textId="77777777" w:rsidR="00B15AD3" w:rsidRPr="000E0EE2" w:rsidRDefault="00B15AD3" w:rsidP="007A68BA">
            <w:pPr>
              <w:pStyle w:val="Tabletext"/>
            </w:pPr>
            <w:r w:rsidRPr="000E0EE2">
              <w:t>1</w:t>
            </w:r>
          </w:p>
        </w:tc>
        <w:tc>
          <w:tcPr>
            <w:tcW w:w="2723" w:type="dxa"/>
            <w:vMerge w:val="restart"/>
            <w:tcMar>
              <w:top w:w="28" w:type="dxa"/>
              <w:bottom w:w="28" w:type="dxa"/>
            </w:tcMar>
            <w:vAlign w:val="center"/>
          </w:tcPr>
          <w:p w14:paraId="37842840" w14:textId="77777777" w:rsidR="00B15AD3" w:rsidRPr="000E0EE2" w:rsidRDefault="00B15AD3" w:rsidP="007A68BA">
            <w:pPr>
              <w:pStyle w:val="Tabletext"/>
            </w:pPr>
            <w:r w:rsidRPr="000E0EE2">
              <w:t>IALA WWA L2.1.3-4</w:t>
            </w:r>
          </w:p>
        </w:tc>
        <w:tc>
          <w:tcPr>
            <w:tcW w:w="797" w:type="dxa"/>
            <w:vMerge w:val="restart"/>
            <w:tcMar>
              <w:top w:w="28" w:type="dxa"/>
              <w:bottom w:w="28" w:type="dxa"/>
            </w:tcMar>
            <w:vAlign w:val="center"/>
          </w:tcPr>
          <w:p w14:paraId="6408F81D" w14:textId="77777777" w:rsidR="00B15AD3" w:rsidRPr="000E0EE2" w:rsidRDefault="00B15AD3" w:rsidP="00B15AD3">
            <w:pPr>
              <w:pStyle w:val="Tabletext"/>
              <w:jc w:val="center"/>
            </w:pPr>
            <w:r w:rsidRPr="000E0EE2">
              <w:t>8</w:t>
            </w:r>
          </w:p>
        </w:tc>
        <w:tc>
          <w:tcPr>
            <w:tcW w:w="766" w:type="dxa"/>
            <w:vMerge w:val="restart"/>
            <w:vAlign w:val="center"/>
          </w:tcPr>
          <w:p w14:paraId="47235AB5" w14:textId="77777777" w:rsidR="00B15AD3" w:rsidRPr="000E0EE2" w:rsidRDefault="00B15AD3" w:rsidP="00B15AD3">
            <w:pPr>
              <w:pStyle w:val="Tabletext"/>
              <w:jc w:val="center"/>
            </w:pPr>
            <w:r w:rsidRPr="000E0EE2">
              <w:t>2</w:t>
            </w:r>
          </w:p>
        </w:tc>
      </w:tr>
      <w:tr w:rsidR="00B15AD3" w:rsidRPr="000E0EE2" w14:paraId="41CEC531" w14:textId="77777777" w:rsidTr="00B15AD3">
        <w:trPr>
          <w:trHeight w:val="113"/>
          <w:jc w:val="center"/>
        </w:trPr>
        <w:tc>
          <w:tcPr>
            <w:tcW w:w="587" w:type="dxa"/>
            <w:vMerge/>
            <w:tcMar>
              <w:top w:w="28" w:type="dxa"/>
              <w:bottom w:w="28" w:type="dxa"/>
            </w:tcMar>
          </w:tcPr>
          <w:p w14:paraId="0408FE6B" w14:textId="77777777" w:rsidR="00B15AD3" w:rsidRPr="000E0EE2" w:rsidRDefault="00B15AD3" w:rsidP="007A68BA">
            <w:pPr>
              <w:pStyle w:val="Tabletext"/>
              <w:rPr>
                <w:sz w:val="18"/>
                <w:szCs w:val="18"/>
              </w:rPr>
            </w:pPr>
          </w:p>
        </w:tc>
        <w:tc>
          <w:tcPr>
            <w:tcW w:w="797" w:type="dxa"/>
            <w:tcMar>
              <w:top w:w="28" w:type="dxa"/>
              <w:bottom w:w="28" w:type="dxa"/>
            </w:tcMar>
          </w:tcPr>
          <w:p w14:paraId="6814FBAD" w14:textId="77777777" w:rsidR="00B15AD3" w:rsidRPr="000E0EE2" w:rsidRDefault="00B15AD3" w:rsidP="007A68BA">
            <w:pPr>
              <w:pStyle w:val="Tabletext"/>
              <w:rPr>
                <w:sz w:val="18"/>
                <w:szCs w:val="18"/>
              </w:rPr>
            </w:pPr>
            <w:r w:rsidRPr="000E0EE2">
              <w:t>1.4</w:t>
            </w:r>
          </w:p>
        </w:tc>
        <w:tc>
          <w:tcPr>
            <w:tcW w:w="5710" w:type="dxa"/>
            <w:tcMar>
              <w:top w:w="28" w:type="dxa"/>
              <w:bottom w:w="28" w:type="dxa"/>
            </w:tcMar>
          </w:tcPr>
          <w:p w14:paraId="08080D85" w14:textId="77777777" w:rsidR="00B15AD3" w:rsidRPr="000E0EE2" w:rsidRDefault="00B15AD3" w:rsidP="007A68BA">
            <w:pPr>
              <w:pStyle w:val="Tabletext"/>
              <w:rPr>
                <w:sz w:val="18"/>
                <w:szCs w:val="18"/>
              </w:rPr>
            </w:pPr>
            <w:r w:rsidRPr="000E0EE2">
              <w:t>Introduction to other AtoN fitted to buoys</w:t>
            </w:r>
          </w:p>
        </w:tc>
        <w:tc>
          <w:tcPr>
            <w:tcW w:w="850" w:type="dxa"/>
            <w:tcMar>
              <w:top w:w="28" w:type="dxa"/>
              <w:bottom w:w="28" w:type="dxa"/>
            </w:tcMar>
          </w:tcPr>
          <w:p w14:paraId="37FB497C" w14:textId="77777777" w:rsidR="00B15AD3" w:rsidRPr="000E0EE2" w:rsidRDefault="00B15AD3" w:rsidP="007A68BA">
            <w:pPr>
              <w:pStyle w:val="Tabletext"/>
            </w:pPr>
            <w:r>
              <w:t>1</w:t>
            </w:r>
          </w:p>
        </w:tc>
        <w:tc>
          <w:tcPr>
            <w:tcW w:w="2723" w:type="dxa"/>
            <w:vMerge/>
            <w:tcMar>
              <w:top w:w="28" w:type="dxa"/>
              <w:bottom w:w="28" w:type="dxa"/>
            </w:tcMar>
            <w:vAlign w:val="center"/>
          </w:tcPr>
          <w:p w14:paraId="3E3EED4B" w14:textId="77777777" w:rsidR="00B15AD3" w:rsidRPr="000E0EE2" w:rsidRDefault="00B15AD3" w:rsidP="007A68BA">
            <w:pPr>
              <w:pStyle w:val="Tabletext"/>
            </w:pPr>
          </w:p>
        </w:tc>
        <w:tc>
          <w:tcPr>
            <w:tcW w:w="797" w:type="dxa"/>
            <w:vMerge/>
            <w:tcMar>
              <w:top w:w="28" w:type="dxa"/>
              <w:bottom w:w="28" w:type="dxa"/>
            </w:tcMar>
            <w:vAlign w:val="center"/>
          </w:tcPr>
          <w:p w14:paraId="0F222885" w14:textId="77777777" w:rsidR="00B15AD3" w:rsidRPr="000E0EE2" w:rsidRDefault="00B15AD3" w:rsidP="00B15AD3">
            <w:pPr>
              <w:pStyle w:val="Tabletext"/>
              <w:jc w:val="center"/>
            </w:pPr>
          </w:p>
        </w:tc>
        <w:tc>
          <w:tcPr>
            <w:tcW w:w="766" w:type="dxa"/>
            <w:vMerge/>
            <w:vAlign w:val="center"/>
          </w:tcPr>
          <w:p w14:paraId="2C793ABA" w14:textId="77777777" w:rsidR="00B15AD3" w:rsidRPr="000E0EE2" w:rsidRDefault="00B15AD3" w:rsidP="00B15AD3">
            <w:pPr>
              <w:pStyle w:val="Tabletext"/>
              <w:jc w:val="center"/>
            </w:pPr>
          </w:p>
        </w:tc>
      </w:tr>
      <w:tr w:rsidR="007A68BA" w:rsidRPr="000E0EE2" w14:paraId="551BC83D" w14:textId="77777777" w:rsidTr="00B15AD3">
        <w:trPr>
          <w:trHeight w:val="113"/>
          <w:jc w:val="center"/>
        </w:trPr>
        <w:tc>
          <w:tcPr>
            <w:tcW w:w="587" w:type="dxa"/>
            <w:vMerge/>
            <w:tcMar>
              <w:top w:w="28" w:type="dxa"/>
              <w:bottom w:w="28" w:type="dxa"/>
            </w:tcMar>
          </w:tcPr>
          <w:p w14:paraId="346FB78D" w14:textId="77777777" w:rsidR="007A68BA" w:rsidRPr="000E0EE2" w:rsidRDefault="007A68BA" w:rsidP="007A68BA">
            <w:pPr>
              <w:pStyle w:val="Tabletext"/>
              <w:rPr>
                <w:sz w:val="18"/>
                <w:szCs w:val="18"/>
              </w:rPr>
            </w:pPr>
          </w:p>
        </w:tc>
        <w:tc>
          <w:tcPr>
            <w:tcW w:w="797" w:type="dxa"/>
            <w:tcMar>
              <w:top w:w="28" w:type="dxa"/>
              <w:bottom w:w="28" w:type="dxa"/>
            </w:tcMar>
          </w:tcPr>
          <w:p w14:paraId="3CE17264" w14:textId="77777777" w:rsidR="007A68BA" w:rsidRPr="000E0EE2" w:rsidRDefault="007A68BA" w:rsidP="007A68BA">
            <w:pPr>
              <w:pStyle w:val="Tabletext"/>
              <w:rPr>
                <w:sz w:val="18"/>
                <w:szCs w:val="18"/>
              </w:rPr>
            </w:pPr>
            <w:r w:rsidRPr="000E0EE2">
              <w:t>1.5</w:t>
            </w:r>
          </w:p>
        </w:tc>
        <w:tc>
          <w:tcPr>
            <w:tcW w:w="5710" w:type="dxa"/>
            <w:tcMar>
              <w:top w:w="28" w:type="dxa"/>
              <w:bottom w:w="28" w:type="dxa"/>
            </w:tcMar>
          </w:tcPr>
          <w:p w14:paraId="2FEE3BD3" w14:textId="77777777" w:rsidR="007A68BA" w:rsidRPr="000E0EE2" w:rsidRDefault="007A68BA" w:rsidP="007A68BA">
            <w:pPr>
              <w:pStyle w:val="Tabletext"/>
              <w:rPr>
                <w:sz w:val="18"/>
                <w:szCs w:val="18"/>
              </w:rPr>
            </w:pPr>
            <w:r w:rsidRPr="000E0EE2">
              <w:t>Buoy handling and safe working practices</w:t>
            </w:r>
          </w:p>
        </w:tc>
        <w:tc>
          <w:tcPr>
            <w:tcW w:w="850" w:type="dxa"/>
            <w:tcMar>
              <w:top w:w="28" w:type="dxa"/>
              <w:bottom w:w="28" w:type="dxa"/>
            </w:tcMar>
          </w:tcPr>
          <w:p w14:paraId="6179CACB" w14:textId="77777777" w:rsidR="007A68BA" w:rsidRPr="000E0EE2" w:rsidRDefault="007A68BA" w:rsidP="007A68BA">
            <w:pPr>
              <w:pStyle w:val="Tabletext"/>
            </w:pPr>
            <w:r w:rsidRPr="000E0EE2">
              <w:t>3</w:t>
            </w:r>
          </w:p>
        </w:tc>
        <w:tc>
          <w:tcPr>
            <w:tcW w:w="2723" w:type="dxa"/>
            <w:vMerge w:val="restart"/>
            <w:shd w:val="clear" w:color="auto" w:fill="auto"/>
            <w:tcMar>
              <w:top w:w="28" w:type="dxa"/>
              <w:bottom w:w="28" w:type="dxa"/>
            </w:tcMar>
            <w:vAlign w:val="center"/>
          </w:tcPr>
          <w:p w14:paraId="1865AFFB" w14:textId="77777777" w:rsidR="007A68BA" w:rsidRPr="000E0EE2" w:rsidRDefault="007A68BA" w:rsidP="007A68BA">
            <w:pPr>
              <w:pStyle w:val="Tabletext"/>
            </w:pPr>
            <w:r w:rsidRPr="000E0EE2">
              <w:t>IALA WWA L2.1.5-6</w:t>
            </w:r>
          </w:p>
        </w:tc>
        <w:tc>
          <w:tcPr>
            <w:tcW w:w="797" w:type="dxa"/>
            <w:vMerge w:val="restart"/>
            <w:shd w:val="clear" w:color="auto" w:fill="auto"/>
            <w:tcMar>
              <w:top w:w="28" w:type="dxa"/>
              <w:bottom w:w="28" w:type="dxa"/>
            </w:tcMar>
            <w:vAlign w:val="center"/>
          </w:tcPr>
          <w:p w14:paraId="101CE8AF" w14:textId="77777777" w:rsidR="007A68BA" w:rsidRPr="000E0EE2" w:rsidRDefault="007A68BA" w:rsidP="00B15AD3">
            <w:pPr>
              <w:pStyle w:val="Tabletext"/>
              <w:jc w:val="center"/>
            </w:pPr>
            <w:r w:rsidRPr="000E0EE2">
              <w:t>12</w:t>
            </w:r>
          </w:p>
        </w:tc>
        <w:tc>
          <w:tcPr>
            <w:tcW w:w="766" w:type="dxa"/>
            <w:vMerge w:val="restart"/>
            <w:vAlign w:val="center"/>
          </w:tcPr>
          <w:p w14:paraId="40173367" w14:textId="77777777" w:rsidR="007A68BA" w:rsidRPr="000E0EE2" w:rsidRDefault="007A68BA" w:rsidP="00B15AD3">
            <w:pPr>
              <w:pStyle w:val="Tabletext"/>
              <w:jc w:val="center"/>
            </w:pPr>
            <w:r w:rsidRPr="000E0EE2">
              <w:t>2</w:t>
            </w:r>
          </w:p>
        </w:tc>
      </w:tr>
      <w:tr w:rsidR="007A68BA" w:rsidRPr="000E0EE2" w14:paraId="225E61A4" w14:textId="77777777" w:rsidTr="003A41A2">
        <w:trPr>
          <w:trHeight w:val="113"/>
          <w:jc w:val="center"/>
        </w:trPr>
        <w:tc>
          <w:tcPr>
            <w:tcW w:w="587" w:type="dxa"/>
            <w:vMerge/>
            <w:tcMar>
              <w:top w:w="28" w:type="dxa"/>
              <w:bottom w:w="28" w:type="dxa"/>
            </w:tcMar>
          </w:tcPr>
          <w:p w14:paraId="25DDB37D" w14:textId="77777777" w:rsidR="007A68BA" w:rsidRPr="000E0EE2" w:rsidRDefault="007A68BA" w:rsidP="007A68BA">
            <w:pPr>
              <w:pStyle w:val="Tabletext"/>
              <w:rPr>
                <w:sz w:val="18"/>
                <w:szCs w:val="18"/>
              </w:rPr>
            </w:pPr>
          </w:p>
        </w:tc>
        <w:tc>
          <w:tcPr>
            <w:tcW w:w="797" w:type="dxa"/>
            <w:tcMar>
              <w:top w:w="28" w:type="dxa"/>
              <w:bottom w:w="28" w:type="dxa"/>
            </w:tcMar>
          </w:tcPr>
          <w:p w14:paraId="453B8865" w14:textId="77777777" w:rsidR="007A68BA" w:rsidRPr="000E0EE2" w:rsidRDefault="007A68BA" w:rsidP="007A68BA">
            <w:pPr>
              <w:pStyle w:val="Tabletext"/>
              <w:rPr>
                <w:sz w:val="18"/>
                <w:szCs w:val="18"/>
              </w:rPr>
            </w:pPr>
            <w:r w:rsidRPr="000E0EE2">
              <w:rPr>
                <w:bCs/>
              </w:rPr>
              <w:t>1.6</w:t>
            </w:r>
          </w:p>
        </w:tc>
        <w:tc>
          <w:tcPr>
            <w:tcW w:w="5710" w:type="dxa"/>
            <w:tcMar>
              <w:top w:w="28" w:type="dxa"/>
              <w:bottom w:w="28" w:type="dxa"/>
            </w:tcMar>
          </w:tcPr>
          <w:p w14:paraId="17EC5732" w14:textId="77777777" w:rsidR="007A68BA" w:rsidRPr="000E0EE2" w:rsidRDefault="007A68BA" w:rsidP="007A68BA">
            <w:pPr>
              <w:pStyle w:val="Tabletext"/>
              <w:rPr>
                <w:sz w:val="18"/>
                <w:szCs w:val="18"/>
              </w:rPr>
            </w:pPr>
            <w:r w:rsidRPr="000E0EE2">
              <w:t>Buoy deployment and retrieval</w:t>
            </w:r>
          </w:p>
        </w:tc>
        <w:tc>
          <w:tcPr>
            <w:tcW w:w="850" w:type="dxa"/>
            <w:tcMar>
              <w:top w:w="28" w:type="dxa"/>
              <w:bottom w:w="28" w:type="dxa"/>
            </w:tcMar>
          </w:tcPr>
          <w:p w14:paraId="60D9DE19" w14:textId="77777777" w:rsidR="007A68BA" w:rsidRPr="000E0EE2" w:rsidRDefault="007A68BA" w:rsidP="007A68BA">
            <w:pPr>
              <w:pStyle w:val="Tabletext"/>
            </w:pPr>
            <w:r w:rsidRPr="000E0EE2">
              <w:t>2</w:t>
            </w:r>
          </w:p>
        </w:tc>
        <w:tc>
          <w:tcPr>
            <w:tcW w:w="2723" w:type="dxa"/>
            <w:vMerge/>
            <w:shd w:val="clear" w:color="auto" w:fill="auto"/>
            <w:tcMar>
              <w:top w:w="28" w:type="dxa"/>
              <w:bottom w:w="28" w:type="dxa"/>
            </w:tcMar>
          </w:tcPr>
          <w:p w14:paraId="212A431F" w14:textId="77777777" w:rsidR="007A68BA" w:rsidRPr="000E0EE2" w:rsidRDefault="007A68BA" w:rsidP="007A68BA">
            <w:pPr>
              <w:pStyle w:val="Tabletext"/>
            </w:pPr>
          </w:p>
        </w:tc>
        <w:tc>
          <w:tcPr>
            <w:tcW w:w="797" w:type="dxa"/>
            <w:vMerge/>
            <w:shd w:val="clear" w:color="auto" w:fill="auto"/>
            <w:tcMar>
              <w:top w:w="28" w:type="dxa"/>
              <w:bottom w:w="28" w:type="dxa"/>
            </w:tcMar>
          </w:tcPr>
          <w:p w14:paraId="6D5DAE29" w14:textId="77777777" w:rsidR="007A68BA" w:rsidRPr="000E0EE2" w:rsidRDefault="007A68BA" w:rsidP="007A68BA">
            <w:pPr>
              <w:pStyle w:val="Tabletext"/>
            </w:pPr>
          </w:p>
        </w:tc>
        <w:tc>
          <w:tcPr>
            <w:tcW w:w="766" w:type="dxa"/>
            <w:vMerge/>
          </w:tcPr>
          <w:p w14:paraId="3DEF5A0C" w14:textId="77777777" w:rsidR="007A68BA" w:rsidRPr="000E0EE2" w:rsidRDefault="007A68BA" w:rsidP="007A68BA">
            <w:pPr>
              <w:pStyle w:val="Tabletext"/>
            </w:pPr>
          </w:p>
        </w:tc>
      </w:tr>
      <w:tr w:rsidR="007A68BA" w:rsidRPr="000E0EE2" w14:paraId="7D8BAF39" w14:textId="77777777" w:rsidTr="003A41A2">
        <w:trPr>
          <w:trHeight w:val="113"/>
          <w:jc w:val="center"/>
        </w:trPr>
        <w:tc>
          <w:tcPr>
            <w:tcW w:w="587" w:type="dxa"/>
            <w:vMerge/>
            <w:tcMar>
              <w:top w:w="28" w:type="dxa"/>
              <w:bottom w:w="28" w:type="dxa"/>
            </w:tcMar>
          </w:tcPr>
          <w:p w14:paraId="19D49DE8" w14:textId="77777777" w:rsidR="007A68BA" w:rsidRPr="000E0EE2" w:rsidRDefault="007A68BA" w:rsidP="007A68BA">
            <w:pPr>
              <w:pStyle w:val="Tabletext"/>
              <w:rPr>
                <w:sz w:val="18"/>
                <w:szCs w:val="18"/>
              </w:rPr>
            </w:pPr>
          </w:p>
        </w:tc>
        <w:tc>
          <w:tcPr>
            <w:tcW w:w="797" w:type="dxa"/>
            <w:tcMar>
              <w:top w:w="28" w:type="dxa"/>
              <w:bottom w:w="28" w:type="dxa"/>
            </w:tcMar>
          </w:tcPr>
          <w:p w14:paraId="0CBA9225" w14:textId="77777777" w:rsidR="007A68BA" w:rsidRPr="000E0EE2" w:rsidRDefault="007A68BA" w:rsidP="007A68BA">
            <w:pPr>
              <w:pStyle w:val="Tabletext"/>
              <w:rPr>
                <w:sz w:val="18"/>
                <w:szCs w:val="18"/>
              </w:rPr>
            </w:pPr>
            <w:r w:rsidRPr="000E0EE2">
              <w:t>1.7</w:t>
            </w:r>
          </w:p>
        </w:tc>
        <w:tc>
          <w:tcPr>
            <w:tcW w:w="5710" w:type="dxa"/>
            <w:tcMar>
              <w:top w:w="28" w:type="dxa"/>
              <w:bottom w:w="28" w:type="dxa"/>
            </w:tcMar>
          </w:tcPr>
          <w:p w14:paraId="6C854624" w14:textId="77777777" w:rsidR="007A68BA" w:rsidRPr="000E0EE2" w:rsidRDefault="007A68BA" w:rsidP="007A68BA">
            <w:pPr>
              <w:pStyle w:val="Tabletext"/>
              <w:rPr>
                <w:sz w:val="18"/>
                <w:szCs w:val="18"/>
              </w:rPr>
            </w:pPr>
            <w:r w:rsidRPr="000E0EE2">
              <w:t>Buoy moorings</w:t>
            </w:r>
          </w:p>
        </w:tc>
        <w:tc>
          <w:tcPr>
            <w:tcW w:w="850" w:type="dxa"/>
            <w:tcMar>
              <w:top w:w="28" w:type="dxa"/>
              <w:bottom w:w="28" w:type="dxa"/>
            </w:tcMar>
          </w:tcPr>
          <w:p w14:paraId="4FE0D5D4" w14:textId="77777777" w:rsidR="007A68BA" w:rsidRPr="000E0EE2" w:rsidRDefault="007A68BA" w:rsidP="007A68BA">
            <w:pPr>
              <w:pStyle w:val="Tabletext"/>
            </w:pPr>
            <w:r w:rsidRPr="000E0EE2">
              <w:t>2</w:t>
            </w:r>
          </w:p>
        </w:tc>
        <w:tc>
          <w:tcPr>
            <w:tcW w:w="2723" w:type="dxa"/>
            <w:tcMar>
              <w:top w:w="28" w:type="dxa"/>
              <w:bottom w:w="28" w:type="dxa"/>
            </w:tcMar>
          </w:tcPr>
          <w:p w14:paraId="7F77FE81" w14:textId="77777777" w:rsidR="007A68BA" w:rsidRPr="000E0EE2" w:rsidRDefault="007A68BA" w:rsidP="007A68BA">
            <w:pPr>
              <w:pStyle w:val="Tabletext"/>
            </w:pPr>
            <w:r w:rsidRPr="000E0EE2">
              <w:t>IALA WWA L2.1.7</w:t>
            </w:r>
          </w:p>
        </w:tc>
        <w:tc>
          <w:tcPr>
            <w:tcW w:w="797" w:type="dxa"/>
            <w:tcMar>
              <w:top w:w="28" w:type="dxa"/>
              <w:bottom w:w="28" w:type="dxa"/>
            </w:tcMar>
          </w:tcPr>
          <w:p w14:paraId="396B888F" w14:textId="77777777" w:rsidR="007A68BA" w:rsidRPr="000E0EE2" w:rsidRDefault="007A68BA" w:rsidP="007A68BA">
            <w:pPr>
              <w:pStyle w:val="Tabletext"/>
            </w:pPr>
            <w:r w:rsidRPr="000E0EE2">
              <w:t>7</w:t>
            </w:r>
          </w:p>
        </w:tc>
        <w:tc>
          <w:tcPr>
            <w:tcW w:w="766" w:type="dxa"/>
          </w:tcPr>
          <w:p w14:paraId="6D62ACCA" w14:textId="77777777" w:rsidR="007A68BA" w:rsidRPr="000E0EE2" w:rsidRDefault="007A68BA" w:rsidP="007A68BA">
            <w:pPr>
              <w:pStyle w:val="Tabletext"/>
            </w:pPr>
            <w:r w:rsidRPr="000E0EE2">
              <w:t>1</w:t>
            </w:r>
          </w:p>
        </w:tc>
      </w:tr>
      <w:tr w:rsidR="007A68BA" w:rsidRPr="000E0EE2" w14:paraId="4E1E8433" w14:textId="77777777" w:rsidTr="003A41A2">
        <w:trPr>
          <w:trHeight w:val="113"/>
          <w:jc w:val="center"/>
        </w:trPr>
        <w:tc>
          <w:tcPr>
            <w:tcW w:w="587" w:type="dxa"/>
            <w:vMerge/>
            <w:tcMar>
              <w:top w:w="28" w:type="dxa"/>
              <w:bottom w:w="28" w:type="dxa"/>
            </w:tcMar>
          </w:tcPr>
          <w:p w14:paraId="72CE28FF" w14:textId="77777777" w:rsidR="007A68BA" w:rsidRPr="000E0EE2" w:rsidRDefault="007A68BA" w:rsidP="007A68BA">
            <w:pPr>
              <w:pStyle w:val="Tabletext"/>
              <w:rPr>
                <w:sz w:val="18"/>
                <w:szCs w:val="18"/>
              </w:rPr>
            </w:pPr>
          </w:p>
        </w:tc>
        <w:tc>
          <w:tcPr>
            <w:tcW w:w="797" w:type="dxa"/>
            <w:tcMar>
              <w:top w:w="28" w:type="dxa"/>
              <w:bottom w:w="28" w:type="dxa"/>
            </w:tcMar>
          </w:tcPr>
          <w:p w14:paraId="6A07B240" w14:textId="77777777" w:rsidR="007A68BA" w:rsidRPr="000E0EE2" w:rsidRDefault="007A68BA" w:rsidP="007A68BA">
            <w:pPr>
              <w:pStyle w:val="Tabletext"/>
              <w:rPr>
                <w:sz w:val="18"/>
                <w:szCs w:val="18"/>
              </w:rPr>
            </w:pPr>
            <w:r w:rsidRPr="000E0EE2">
              <w:rPr>
                <w:bCs/>
              </w:rPr>
              <w:t>1.8</w:t>
            </w:r>
          </w:p>
        </w:tc>
        <w:tc>
          <w:tcPr>
            <w:tcW w:w="5710" w:type="dxa"/>
            <w:tcMar>
              <w:top w:w="28" w:type="dxa"/>
              <w:bottom w:w="28" w:type="dxa"/>
            </w:tcMar>
          </w:tcPr>
          <w:p w14:paraId="444E2594" w14:textId="77777777" w:rsidR="007A68BA" w:rsidRPr="000E0EE2" w:rsidRDefault="007A68BA" w:rsidP="007A68BA">
            <w:pPr>
              <w:pStyle w:val="Tabletext"/>
              <w:rPr>
                <w:sz w:val="18"/>
                <w:szCs w:val="18"/>
              </w:rPr>
            </w:pPr>
            <w:r w:rsidRPr="000E0EE2">
              <w:t>Buoy cleaning</w:t>
            </w:r>
          </w:p>
        </w:tc>
        <w:tc>
          <w:tcPr>
            <w:tcW w:w="850" w:type="dxa"/>
            <w:tcMar>
              <w:top w:w="28" w:type="dxa"/>
              <w:bottom w:w="28" w:type="dxa"/>
            </w:tcMar>
          </w:tcPr>
          <w:p w14:paraId="050480ED" w14:textId="77777777" w:rsidR="007A68BA" w:rsidRPr="000E0EE2" w:rsidRDefault="007A68BA" w:rsidP="007A68BA">
            <w:pPr>
              <w:pStyle w:val="Tabletext"/>
            </w:pPr>
            <w:r w:rsidRPr="000E0EE2">
              <w:t>3</w:t>
            </w:r>
          </w:p>
        </w:tc>
        <w:tc>
          <w:tcPr>
            <w:tcW w:w="2723" w:type="dxa"/>
            <w:tcMar>
              <w:top w:w="28" w:type="dxa"/>
              <w:bottom w:w="28" w:type="dxa"/>
            </w:tcMar>
          </w:tcPr>
          <w:p w14:paraId="18D2B5A1" w14:textId="77777777" w:rsidR="007A68BA" w:rsidRPr="000E0EE2" w:rsidRDefault="007A68BA" w:rsidP="007A68BA">
            <w:pPr>
              <w:pStyle w:val="Tabletext"/>
            </w:pPr>
            <w:r w:rsidRPr="000E0EE2">
              <w:t>IALA WWA L2.1.8</w:t>
            </w:r>
          </w:p>
        </w:tc>
        <w:tc>
          <w:tcPr>
            <w:tcW w:w="797" w:type="dxa"/>
            <w:tcMar>
              <w:top w:w="28" w:type="dxa"/>
              <w:bottom w:w="28" w:type="dxa"/>
            </w:tcMar>
          </w:tcPr>
          <w:p w14:paraId="668E976F" w14:textId="77777777" w:rsidR="007A68BA" w:rsidRPr="000E0EE2" w:rsidRDefault="007A68BA" w:rsidP="007A68BA">
            <w:pPr>
              <w:pStyle w:val="Tabletext"/>
            </w:pPr>
            <w:r w:rsidRPr="000E0EE2">
              <w:t>11.5</w:t>
            </w:r>
          </w:p>
        </w:tc>
        <w:tc>
          <w:tcPr>
            <w:tcW w:w="766" w:type="dxa"/>
          </w:tcPr>
          <w:p w14:paraId="07547523" w14:textId="77777777" w:rsidR="007A68BA" w:rsidRPr="000E0EE2" w:rsidRDefault="007A68BA" w:rsidP="007A68BA">
            <w:pPr>
              <w:pStyle w:val="Tabletext"/>
            </w:pPr>
            <w:r w:rsidRPr="000E0EE2">
              <w:t>2</w:t>
            </w:r>
          </w:p>
        </w:tc>
      </w:tr>
      <w:tr w:rsidR="007A68BA" w:rsidRPr="000E0EE2" w14:paraId="55CB5259" w14:textId="77777777" w:rsidTr="003A41A2">
        <w:trPr>
          <w:trHeight w:val="113"/>
          <w:jc w:val="center"/>
        </w:trPr>
        <w:tc>
          <w:tcPr>
            <w:tcW w:w="587" w:type="dxa"/>
            <w:vMerge/>
            <w:tcMar>
              <w:top w:w="28" w:type="dxa"/>
              <w:bottom w:w="28" w:type="dxa"/>
            </w:tcMar>
          </w:tcPr>
          <w:p w14:paraId="03C2731F" w14:textId="77777777" w:rsidR="007A68BA" w:rsidRPr="000E0EE2" w:rsidRDefault="007A68BA" w:rsidP="007A68BA">
            <w:pPr>
              <w:pStyle w:val="Tabletext"/>
              <w:rPr>
                <w:sz w:val="18"/>
                <w:szCs w:val="18"/>
              </w:rPr>
            </w:pPr>
          </w:p>
        </w:tc>
        <w:tc>
          <w:tcPr>
            <w:tcW w:w="797" w:type="dxa"/>
            <w:tcMar>
              <w:top w:w="28" w:type="dxa"/>
              <w:bottom w:w="28" w:type="dxa"/>
            </w:tcMar>
          </w:tcPr>
          <w:p w14:paraId="55C71087" w14:textId="77777777" w:rsidR="007A68BA" w:rsidRPr="000E0EE2" w:rsidRDefault="007A68BA" w:rsidP="007A68BA">
            <w:pPr>
              <w:pStyle w:val="Tabletext"/>
              <w:rPr>
                <w:sz w:val="18"/>
                <w:szCs w:val="18"/>
              </w:rPr>
            </w:pPr>
            <w:r w:rsidRPr="000E0EE2">
              <w:rPr>
                <w:bCs/>
              </w:rPr>
              <w:t>1.9</w:t>
            </w:r>
          </w:p>
        </w:tc>
        <w:tc>
          <w:tcPr>
            <w:tcW w:w="5710" w:type="dxa"/>
            <w:tcMar>
              <w:top w:w="28" w:type="dxa"/>
              <w:bottom w:w="28" w:type="dxa"/>
            </w:tcMar>
          </w:tcPr>
          <w:p w14:paraId="50D1E196" w14:textId="77777777" w:rsidR="007A68BA" w:rsidRPr="000E0EE2" w:rsidRDefault="007A68BA" w:rsidP="007A68BA">
            <w:pPr>
              <w:pStyle w:val="Tabletext"/>
              <w:rPr>
                <w:sz w:val="18"/>
                <w:szCs w:val="18"/>
              </w:rPr>
            </w:pPr>
            <w:r w:rsidRPr="000E0EE2">
              <w:t>Introduction to buoy positions</w:t>
            </w:r>
          </w:p>
        </w:tc>
        <w:tc>
          <w:tcPr>
            <w:tcW w:w="850" w:type="dxa"/>
            <w:tcMar>
              <w:top w:w="28" w:type="dxa"/>
              <w:bottom w:w="28" w:type="dxa"/>
            </w:tcMar>
          </w:tcPr>
          <w:p w14:paraId="1EC80977" w14:textId="77777777" w:rsidR="007A68BA" w:rsidRPr="000E0EE2" w:rsidRDefault="007A68BA" w:rsidP="007A68BA">
            <w:pPr>
              <w:pStyle w:val="Tabletext"/>
            </w:pPr>
            <w:r w:rsidRPr="000E0EE2">
              <w:t>1</w:t>
            </w:r>
          </w:p>
        </w:tc>
        <w:tc>
          <w:tcPr>
            <w:tcW w:w="2723" w:type="dxa"/>
            <w:shd w:val="clear" w:color="auto" w:fill="auto"/>
            <w:tcMar>
              <w:top w:w="28" w:type="dxa"/>
              <w:bottom w:w="28" w:type="dxa"/>
            </w:tcMar>
          </w:tcPr>
          <w:p w14:paraId="7B1FE920" w14:textId="77777777" w:rsidR="007A68BA" w:rsidRPr="000E0EE2" w:rsidRDefault="007A68BA" w:rsidP="007A68BA">
            <w:pPr>
              <w:pStyle w:val="Tabletext"/>
            </w:pPr>
            <w:r w:rsidRPr="000E0EE2">
              <w:t>IALA WWA L2.1.9</w:t>
            </w:r>
          </w:p>
        </w:tc>
        <w:tc>
          <w:tcPr>
            <w:tcW w:w="797" w:type="dxa"/>
            <w:tcMar>
              <w:top w:w="28" w:type="dxa"/>
              <w:bottom w:w="28" w:type="dxa"/>
            </w:tcMar>
          </w:tcPr>
          <w:p w14:paraId="123F7B18" w14:textId="77777777" w:rsidR="007A68BA" w:rsidRPr="000E0EE2" w:rsidRDefault="007A68BA" w:rsidP="007A68BA">
            <w:pPr>
              <w:pStyle w:val="Tabletext"/>
            </w:pPr>
            <w:r w:rsidRPr="000E0EE2">
              <w:t>4.5</w:t>
            </w:r>
          </w:p>
        </w:tc>
        <w:tc>
          <w:tcPr>
            <w:tcW w:w="766" w:type="dxa"/>
          </w:tcPr>
          <w:p w14:paraId="286214F9" w14:textId="77777777" w:rsidR="007A68BA" w:rsidRPr="000E0EE2" w:rsidRDefault="007A68BA" w:rsidP="007A68BA">
            <w:pPr>
              <w:pStyle w:val="Tabletext"/>
            </w:pPr>
            <w:r w:rsidRPr="000E0EE2">
              <w:t>1</w:t>
            </w:r>
          </w:p>
        </w:tc>
      </w:tr>
      <w:tr w:rsidR="007A68BA" w:rsidRPr="000E0EE2" w14:paraId="784CFAA6" w14:textId="77777777" w:rsidTr="003A41A2">
        <w:trPr>
          <w:trHeight w:val="113"/>
          <w:jc w:val="center"/>
        </w:trPr>
        <w:tc>
          <w:tcPr>
            <w:tcW w:w="587" w:type="dxa"/>
            <w:vMerge/>
            <w:tcMar>
              <w:top w:w="28" w:type="dxa"/>
              <w:bottom w:w="28" w:type="dxa"/>
            </w:tcMar>
          </w:tcPr>
          <w:p w14:paraId="7422FB84" w14:textId="77777777" w:rsidR="007A68BA" w:rsidRPr="000E0EE2" w:rsidRDefault="007A68BA" w:rsidP="007A68BA">
            <w:pPr>
              <w:pStyle w:val="Tabletext"/>
              <w:rPr>
                <w:sz w:val="18"/>
                <w:szCs w:val="18"/>
              </w:rPr>
            </w:pPr>
          </w:p>
        </w:tc>
        <w:tc>
          <w:tcPr>
            <w:tcW w:w="797" w:type="dxa"/>
            <w:tcMar>
              <w:top w:w="28" w:type="dxa"/>
              <w:bottom w:w="28" w:type="dxa"/>
            </w:tcMar>
          </w:tcPr>
          <w:p w14:paraId="7D17F953" w14:textId="77777777" w:rsidR="007A68BA" w:rsidRPr="000E0EE2" w:rsidRDefault="007A68BA" w:rsidP="007A68BA">
            <w:pPr>
              <w:pStyle w:val="Tabletext"/>
              <w:rPr>
                <w:sz w:val="18"/>
                <w:szCs w:val="18"/>
              </w:rPr>
            </w:pPr>
            <w:r w:rsidRPr="000E0EE2">
              <w:rPr>
                <w:bCs/>
              </w:rPr>
              <w:t>1.10</w:t>
            </w:r>
          </w:p>
        </w:tc>
        <w:tc>
          <w:tcPr>
            <w:tcW w:w="5710" w:type="dxa"/>
            <w:tcMar>
              <w:top w:w="28" w:type="dxa"/>
              <w:bottom w:w="28" w:type="dxa"/>
            </w:tcMar>
          </w:tcPr>
          <w:p w14:paraId="1BC4E775" w14:textId="77777777" w:rsidR="007A68BA" w:rsidRPr="000E0EE2" w:rsidRDefault="007A68BA" w:rsidP="007A68BA">
            <w:pPr>
              <w:pStyle w:val="Tabletext"/>
              <w:rPr>
                <w:sz w:val="18"/>
                <w:szCs w:val="18"/>
              </w:rPr>
            </w:pPr>
            <w:r w:rsidRPr="000E0EE2">
              <w:t>Maintenance of plastic buoys</w:t>
            </w:r>
          </w:p>
        </w:tc>
        <w:tc>
          <w:tcPr>
            <w:tcW w:w="850" w:type="dxa"/>
            <w:shd w:val="clear" w:color="auto" w:fill="auto"/>
            <w:tcMar>
              <w:top w:w="28" w:type="dxa"/>
              <w:bottom w:w="28" w:type="dxa"/>
            </w:tcMar>
          </w:tcPr>
          <w:p w14:paraId="6BF0222F" w14:textId="77777777" w:rsidR="007A68BA" w:rsidRPr="000E0EE2" w:rsidRDefault="007A68BA" w:rsidP="007A68BA">
            <w:pPr>
              <w:pStyle w:val="Tabletext"/>
            </w:pPr>
            <w:r w:rsidRPr="000E0EE2">
              <w:t>2</w:t>
            </w:r>
          </w:p>
        </w:tc>
        <w:tc>
          <w:tcPr>
            <w:tcW w:w="2723" w:type="dxa"/>
            <w:shd w:val="clear" w:color="auto" w:fill="auto"/>
            <w:tcMar>
              <w:top w:w="28" w:type="dxa"/>
              <w:bottom w:w="28" w:type="dxa"/>
            </w:tcMar>
          </w:tcPr>
          <w:p w14:paraId="765C4521" w14:textId="77777777" w:rsidR="007A68BA" w:rsidRPr="000E0EE2" w:rsidRDefault="007A68BA" w:rsidP="007A68BA">
            <w:pPr>
              <w:pStyle w:val="Tabletext"/>
            </w:pPr>
            <w:r w:rsidRPr="000E0EE2">
              <w:t>IALA WWA L2.1.10</w:t>
            </w:r>
          </w:p>
        </w:tc>
        <w:tc>
          <w:tcPr>
            <w:tcW w:w="797" w:type="dxa"/>
            <w:shd w:val="clear" w:color="auto" w:fill="auto"/>
            <w:tcMar>
              <w:top w:w="28" w:type="dxa"/>
              <w:bottom w:w="28" w:type="dxa"/>
            </w:tcMar>
          </w:tcPr>
          <w:p w14:paraId="4CD4FE18" w14:textId="77777777" w:rsidR="007A68BA" w:rsidRPr="000E0EE2" w:rsidRDefault="007A68BA" w:rsidP="007A68BA">
            <w:pPr>
              <w:pStyle w:val="Tabletext"/>
            </w:pPr>
            <w:r w:rsidRPr="000E0EE2">
              <w:t>9</w:t>
            </w:r>
          </w:p>
        </w:tc>
        <w:tc>
          <w:tcPr>
            <w:tcW w:w="766" w:type="dxa"/>
            <w:shd w:val="clear" w:color="auto" w:fill="auto"/>
          </w:tcPr>
          <w:p w14:paraId="2224C958" w14:textId="77777777" w:rsidR="007A68BA" w:rsidRPr="000E0EE2" w:rsidRDefault="007A68BA" w:rsidP="007A68BA">
            <w:pPr>
              <w:pStyle w:val="Tabletext"/>
            </w:pPr>
            <w:r w:rsidRPr="000E0EE2">
              <w:t>2</w:t>
            </w:r>
          </w:p>
        </w:tc>
      </w:tr>
      <w:tr w:rsidR="007A68BA" w:rsidRPr="000E0EE2" w14:paraId="0FFAD8EE" w14:textId="77777777" w:rsidTr="003A41A2">
        <w:trPr>
          <w:trHeight w:val="113"/>
          <w:jc w:val="center"/>
        </w:trPr>
        <w:tc>
          <w:tcPr>
            <w:tcW w:w="587" w:type="dxa"/>
            <w:vMerge/>
            <w:tcMar>
              <w:top w:w="28" w:type="dxa"/>
              <w:bottom w:w="28" w:type="dxa"/>
            </w:tcMar>
          </w:tcPr>
          <w:p w14:paraId="3C38AFA9" w14:textId="77777777" w:rsidR="007A68BA" w:rsidRPr="000E0EE2" w:rsidRDefault="007A68BA" w:rsidP="007A68BA">
            <w:pPr>
              <w:pStyle w:val="Tabletext"/>
              <w:rPr>
                <w:sz w:val="18"/>
                <w:szCs w:val="18"/>
              </w:rPr>
            </w:pPr>
          </w:p>
        </w:tc>
        <w:tc>
          <w:tcPr>
            <w:tcW w:w="797" w:type="dxa"/>
            <w:tcMar>
              <w:top w:w="28" w:type="dxa"/>
              <w:bottom w:w="28" w:type="dxa"/>
            </w:tcMar>
          </w:tcPr>
          <w:p w14:paraId="65B7BBE3" w14:textId="77777777" w:rsidR="007A68BA" w:rsidRPr="000E0EE2" w:rsidRDefault="007A68BA" w:rsidP="007A68BA">
            <w:pPr>
              <w:pStyle w:val="Tabletext"/>
              <w:rPr>
                <w:sz w:val="18"/>
                <w:szCs w:val="18"/>
              </w:rPr>
            </w:pPr>
            <w:r w:rsidRPr="000E0EE2">
              <w:rPr>
                <w:bCs/>
              </w:rPr>
              <w:t>1.11</w:t>
            </w:r>
          </w:p>
        </w:tc>
        <w:tc>
          <w:tcPr>
            <w:tcW w:w="5710" w:type="dxa"/>
            <w:tcMar>
              <w:top w:w="28" w:type="dxa"/>
              <w:bottom w:w="28" w:type="dxa"/>
            </w:tcMar>
          </w:tcPr>
          <w:p w14:paraId="54AFD6F8" w14:textId="77777777" w:rsidR="007A68BA" w:rsidRPr="000E0EE2" w:rsidRDefault="007A68BA" w:rsidP="007A68BA">
            <w:pPr>
              <w:pStyle w:val="Tabletext"/>
              <w:rPr>
                <w:sz w:val="18"/>
                <w:szCs w:val="18"/>
              </w:rPr>
            </w:pPr>
            <w:r w:rsidRPr="000E0EE2">
              <w:t>Maintenance of steel buoys</w:t>
            </w:r>
          </w:p>
        </w:tc>
        <w:tc>
          <w:tcPr>
            <w:tcW w:w="850" w:type="dxa"/>
            <w:tcMar>
              <w:top w:w="28" w:type="dxa"/>
              <w:bottom w:w="28" w:type="dxa"/>
            </w:tcMar>
          </w:tcPr>
          <w:p w14:paraId="78D6CA52" w14:textId="77777777" w:rsidR="007A68BA" w:rsidRPr="000E0EE2" w:rsidRDefault="007A68BA" w:rsidP="007A68BA">
            <w:pPr>
              <w:pStyle w:val="Tabletext"/>
            </w:pPr>
            <w:r w:rsidRPr="000E0EE2">
              <w:t>2</w:t>
            </w:r>
          </w:p>
        </w:tc>
        <w:tc>
          <w:tcPr>
            <w:tcW w:w="2723" w:type="dxa"/>
            <w:shd w:val="clear" w:color="auto" w:fill="auto"/>
            <w:tcMar>
              <w:top w:w="28" w:type="dxa"/>
              <w:bottom w:w="28" w:type="dxa"/>
            </w:tcMar>
          </w:tcPr>
          <w:p w14:paraId="631CB102" w14:textId="77777777" w:rsidR="007A68BA" w:rsidRPr="000E0EE2" w:rsidRDefault="007A68BA" w:rsidP="007A68BA">
            <w:pPr>
              <w:pStyle w:val="Tabletext"/>
            </w:pPr>
            <w:r w:rsidRPr="000E0EE2">
              <w:t>IALA WWA L2.1.11</w:t>
            </w:r>
          </w:p>
        </w:tc>
        <w:tc>
          <w:tcPr>
            <w:tcW w:w="797" w:type="dxa"/>
            <w:tcMar>
              <w:top w:w="28" w:type="dxa"/>
              <w:bottom w:w="28" w:type="dxa"/>
            </w:tcMar>
          </w:tcPr>
          <w:p w14:paraId="5EBF986E" w14:textId="77777777" w:rsidR="007A68BA" w:rsidRPr="000E0EE2" w:rsidRDefault="007A68BA" w:rsidP="007A68BA">
            <w:pPr>
              <w:pStyle w:val="Tabletext"/>
            </w:pPr>
            <w:r w:rsidRPr="000E0EE2">
              <w:t>11</w:t>
            </w:r>
          </w:p>
        </w:tc>
        <w:tc>
          <w:tcPr>
            <w:tcW w:w="766" w:type="dxa"/>
          </w:tcPr>
          <w:p w14:paraId="774793B7" w14:textId="77777777" w:rsidR="007A68BA" w:rsidRPr="000E0EE2" w:rsidRDefault="007A68BA" w:rsidP="007A68BA">
            <w:pPr>
              <w:pStyle w:val="Tabletext"/>
            </w:pPr>
            <w:r w:rsidRPr="000E0EE2">
              <w:t>2</w:t>
            </w:r>
          </w:p>
        </w:tc>
      </w:tr>
      <w:tr w:rsidR="007A68BA" w:rsidRPr="000E0EE2" w14:paraId="5AB31041" w14:textId="77777777" w:rsidTr="003A41A2">
        <w:trPr>
          <w:trHeight w:val="113"/>
          <w:jc w:val="center"/>
        </w:trPr>
        <w:tc>
          <w:tcPr>
            <w:tcW w:w="587" w:type="dxa"/>
            <w:vMerge/>
            <w:tcMar>
              <w:top w:w="28" w:type="dxa"/>
              <w:bottom w:w="28" w:type="dxa"/>
            </w:tcMar>
          </w:tcPr>
          <w:p w14:paraId="2560E945" w14:textId="77777777" w:rsidR="007A68BA" w:rsidRPr="000E0EE2" w:rsidRDefault="007A68BA" w:rsidP="007A68BA">
            <w:pPr>
              <w:pStyle w:val="Tabletext"/>
              <w:rPr>
                <w:sz w:val="18"/>
                <w:szCs w:val="18"/>
              </w:rPr>
            </w:pPr>
          </w:p>
        </w:tc>
        <w:tc>
          <w:tcPr>
            <w:tcW w:w="797" w:type="dxa"/>
            <w:tcMar>
              <w:top w:w="28" w:type="dxa"/>
              <w:bottom w:w="28" w:type="dxa"/>
            </w:tcMar>
          </w:tcPr>
          <w:p w14:paraId="11E1C87F" w14:textId="77777777" w:rsidR="007A68BA" w:rsidRPr="000E0EE2" w:rsidRDefault="007A68BA" w:rsidP="007A68BA">
            <w:pPr>
              <w:pStyle w:val="Tabletext"/>
              <w:rPr>
                <w:sz w:val="18"/>
                <w:szCs w:val="18"/>
              </w:rPr>
            </w:pPr>
            <w:r w:rsidRPr="000E0EE2">
              <w:rPr>
                <w:bCs/>
              </w:rPr>
              <w:t>1.12</w:t>
            </w:r>
          </w:p>
        </w:tc>
        <w:tc>
          <w:tcPr>
            <w:tcW w:w="5710" w:type="dxa"/>
            <w:tcMar>
              <w:top w:w="28" w:type="dxa"/>
              <w:bottom w:w="28" w:type="dxa"/>
            </w:tcMar>
          </w:tcPr>
          <w:p w14:paraId="1DD56E1B" w14:textId="77777777" w:rsidR="007A68BA" w:rsidRPr="000E0EE2" w:rsidRDefault="007A68BA" w:rsidP="007A68BA">
            <w:pPr>
              <w:pStyle w:val="Tabletext"/>
              <w:rPr>
                <w:sz w:val="18"/>
                <w:szCs w:val="18"/>
              </w:rPr>
            </w:pPr>
            <w:r w:rsidRPr="000E0EE2">
              <w:t>Introduction to power sources on buoys</w:t>
            </w:r>
          </w:p>
        </w:tc>
        <w:tc>
          <w:tcPr>
            <w:tcW w:w="850" w:type="dxa"/>
            <w:tcMar>
              <w:top w:w="28" w:type="dxa"/>
              <w:bottom w:w="28" w:type="dxa"/>
            </w:tcMar>
          </w:tcPr>
          <w:p w14:paraId="1FEDBD9B" w14:textId="77777777" w:rsidR="007A68BA" w:rsidRPr="000E0EE2" w:rsidRDefault="007A68BA" w:rsidP="007A68BA">
            <w:pPr>
              <w:pStyle w:val="Tabletext"/>
            </w:pPr>
            <w:r w:rsidRPr="000E0EE2">
              <w:t>1</w:t>
            </w:r>
          </w:p>
        </w:tc>
        <w:tc>
          <w:tcPr>
            <w:tcW w:w="2723" w:type="dxa"/>
            <w:tcMar>
              <w:top w:w="28" w:type="dxa"/>
              <w:bottom w:w="28" w:type="dxa"/>
            </w:tcMar>
          </w:tcPr>
          <w:p w14:paraId="7E8F94D5" w14:textId="77777777" w:rsidR="007A68BA" w:rsidRPr="000E0EE2" w:rsidRDefault="007A68BA" w:rsidP="007A68BA">
            <w:pPr>
              <w:pStyle w:val="Tabletext"/>
            </w:pPr>
            <w:r w:rsidRPr="000E0EE2">
              <w:t>IALA WWA L2.1.12</w:t>
            </w:r>
          </w:p>
        </w:tc>
        <w:tc>
          <w:tcPr>
            <w:tcW w:w="797" w:type="dxa"/>
            <w:tcMar>
              <w:top w:w="28" w:type="dxa"/>
              <w:bottom w:w="28" w:type="dxa"/>
            </w:tcMar>
          </w:tcPr>
          <w:p w14:paraId="654DB20D" w14:textId="77777777" w:rsidR="007A68BA" w:rsidRPr="000E0EE2" w:rsidRDefault="007A68BA" w:rsidP="007A68BA">
            <w:pPr>
              <w:pStyle w:val="Tabletext"/>
            </w:pPr>
            <w:r w:rsidRPr="000E0EE2">
              <w:t>10.5</w:t>
            </w:r>
          </w:p>
        </w:tc>
        <w:tc>
          <w:tcPr>
            <w:tcW w:w="766" w:type="dxa"/>
          </w:tcPr>
          <w:p w14:paraId="70B49488" w14:textId="77777777" w:rsidR="007A68BA" w:rsidRPr="000E0EE2" w:rsidRDefault="007A68BA" w:rsidP="007A68BA">
            <w:pPr>
              <w:pStyle w:val="Tabletext"/>
            </w:pPr>
            <w:r w:rsidRPr="000E0EE2">
              <w:t>2</w:t>
            </w:r>
          </w:p>
        </w:tc>
      </w:tr>
      <w:tr w:rsidR="007A68BA" w:rsidRPr="000E0EE2" w14:paraId="0E609114" w14:textId="77777777" w:rsidTr="003A41A2">
        <w:trPr>
          <w:trHeight w:val="113"/>
          <w:jc w:val="center"/>
        </w:trPr>
        <w:tc>
          <w:tcPr>
            <w:tcW w:w="587" w:type="dxa"/>
            <w:vMerge/>
            <w:tcMar>
              <w:top w:w="28" w:type="dxa"/>
              <w:bottom w:w="28" w:type="dxa"/>
            </w:tcMar>
          </w:tcPr>
          <w:p w14:paraId="2283685B" w14:textId="77777777" w:rsidR="007A68BA" w:rsidRPr="000E0EE2" w:rsidRDefault="007A68BA" w:rsidP="007A68BA">
            <w:pPr>
              <w:pStyle w:val="Tabletext"/>
              <w:rPr>
                <w:sz w:val="18"/>
                <w:szCs w:val="18"/>
              </w:rPr>
            </w:pPr>
          </w:p>
        </w:tc>
        <w:tc>
          <w:tcPr>
            <w:tcW w:w="797" w:type="dxa"/>
            <w:tcMar>
              <w:top w:w="28" w:type="dxa"/>
              <w:bottom w:w="28" w:type="dxa"/>
            </w:tcMar>
          </w:tcPr>
          <w:p w14:paraId="26471D43" w14:textId="77777777" w:rsidR="007A68BA" w:rsidRPr="000E0EE2" w:rsidRDefault="007A68BA" w:rsidP="007A68BA">
            <w:pPr>
              <w:pStyle w:val="Tabletext"/>
              <w:rPr>
                <w:sz w:val="18"/>
                <w:szCs w:val="18"/>
              </w:rPr>
            </w:pPr>
            <w:r w:rsidRPr="000E0EE2">
              <w:rPr>
                <w:bCs/>
              </w:rPr>
              <w:t>1.13</w:t>
            </w:r>
          </w:p>
        </w:tc>
        <w:tc>
          <w:tcPr>
            <w:tcW w:w="5710" w:type="dxa"/>
            <w:tcMar>
              <w:top w:w="28" w:type="dxa"/>
              <w:bottom w:w="28" w:type="dxa"/>
            </w:tcMar>
          </w:tcPr>
          <w:p w14:paraId="113A61A5" w14:textId="77777777" w:rsidR="007A68BA" w:rsidRPr="000E0EE2" w:rsidRDefault="007A68BA" w:rsidP="007A68BA">
            <w:pPr>
              <w:pStyle w:val="Tabletext"/>
              <w:rPr>
                <w:sz w:val="18"/>
                <w:szCs w:val="18"/>
              </w:rPr>
            </w:pPr>
            <w:r w:rsidRPr="000E0EE2">
              <w:t>Introduction to remote monitoring of AtoN</w:t>
            </w:r>
          </w:p>
        </w:tc>
        <w:tc>
          <w:tcPr>
            <w:tcW w:w="850" w:type="dxa"/>
            <w:tcMar>
              <w:top w:w="28" w:type="dxa"/>
              <w:bottom w:w="28" w:type="dxa"/>
            </w:tcMar>
          </w:tcPr>
          <w:p w14:paraId="07C0A34D" w14:textId="77777777" w:rsidR="007A68BA" w:rsidRPr="000E0EE2" w:rsidRDefault="007A68BA" w:rsidP="007A68BA">
            <w:pPr>
              <w:pStyle w:val="Tabletext"/>
            </w:pPr>
            <w:r w:rsidRPr="000E0EE2">
              <w:t>1</w:t>
            </w:r>
          </w:p>
        </w:tc>
        <w:tc>
          <w:tcPr>
            <w:tcW w:w="2723" w:type="dxa"/>
            <w:shd w:val="clear" w:color="auto" w:fill="auto"/>
            <w:tcMar>
              <w:top w:w="28" w:type="dxa"/>
              <w:bottom w:w="28" w:type="dxa"/>
            </w:tcMar>
          </w:tcPr>
          <w:p w14:paraId="044588D5" w14:textId="77777777" w:rsidR="007A68BA" w:rsidRPr="000E0EE2" w:rsidRDefault="007A68BA" w:rsidP="007A68BA">
            <w:pPr>
              <w:pStyle w:val="Tabletext"/>
            </w:pPr>
            <w:r w:rsidRPr="000E0EE2">
              <w:t>IALA WWA L2.1.13</w:t>
            </w:r>
          </w:p>
        </w:tc>
        <w:tc>
          <w:tcPr>
            <w:tcW w:w="797" w:type="dxa"/>
            <w:tcMar>
              <w:top w:w="28" w:type="dxa"/>
              <w:bottom w:w="28" w:type="dxa"/>
            </w:tcMar>
          </w:tcPr>
          <w:p w14:paraId="7A9F0E45" w14:textId="77777777" w:rsidR="007A68BA" w:rsidRPr="000E0EE2" w:rsidRDefault="007A68BA" w:rsidP="007A68BA">
            <w:pPr>
              <w:pStyle w:val="Tabletext"/>
            </w:pPr>
            <w:r w:rsidRPr="000E0EE2">
              <w:t>7</w:t>
            </w:r>
          </w:p>
        </w:tc>
        <w:tc>
          <w:tcPr>
            <w:tcW w:w="766" w:type="dxa"/>
          </w:tcPr>
          <w:p w14:paraId="42F3646D" w14:textId="77777777" w:rsidR="007A68BA" w:rsidRPr="000E0EE2" w:rsidRDefault="007A68BA" w:rsidP="007A68BA">
            <w:pPr>
              <w:pStyle w:val="Tabletext"/>
            </w:pPr>
            <w:r w:rsidRPr="000E0EE2">
              <w:t>1</w:t>
            </w:r>
          </w:p>
        </w:tc>
      </w:tr>
      <w:tr w:rsidR="007A68BA" w:rsidRPr="000E0EE2" w14:paraId="7EEB9D44" w14:textId="77777777" w:rsidTr="003A41A2">
        <w:trPr>
          <w:trHeight w:val="113"/>
          <w:jc w:val="center"/>
        </w:trPr>
        <w:tc>
          <w:tcPr>
            <w:tcW w:w="587" w:type="dxa"/>
            <w:vMerge/>
            <w:tcMar>
              <w:top w:w="28" w:type="dxa"/>
              <w:bottom w:w="28" w:type="dxa"/>
            </w:tcMar>
          </w:tcPr>
          <w:p w14:paraId="29AA59D3" w14:textId="77777777" w:rsidR="007A68BA" w:rsidRPr="000E0EE2" w:rsidRDefault="007A68BA" w:rsidP="007A68BA">
            <w:pPr>
              <w:pStyle w:val="Tabletext"/>
              <w:rPr>
                <w:sz w:val="18"/>
                <w:szCs w:val="18"/>
              </w:rPr>
            </w:pPr>
          </w:p>
        </w:tc>
        <w:tc>
          <w:tcPr>
            <w:tcW w:w="797" w:type="dxa"/>
            <w:tcMar>
              <w:top w:w="28" w:type="dxa"/>
              <w:bottom w:w="28" w:type="dxa"/>
            </w:tcMar>
          </w:tcPr>
          <w:p w14:paraId="0744B7EA" w14:textId="77777777" w:rsidR="007A68BA" w:rsidRPr="000E0EE2" w:rsidRDefault="007A68BA" w:rsidP="007A68BA">
            <w:pPr>
              <w:pStyle w:val="Tabletext"/>
              <w:rPr>
                <w:sz w:val="18"/>
                <w:szCs w:val="18"/>
              </w:rPr>
            </w:pPr>
            <w:r w:rsidRPr="000E0EE2">
              <w:rPr>
                <w:bCs/>
              </w:rPr>
              <w:t>1.14</w:t>
            </w:r>
          </w:p>
        </w:tc>
        <w:tc>
          <w:tcPr>
            <w:tcW w:w="5710" w:type="dxa"/>
            <w:tcMar>
              <w:top w:w="28" w:type="dxa"/>
              <w:bottom w:w="28" w:type="dxa"/>
            </w:tcMar>
          </w:tcPr>
          <w:p w14:paraId="725051B0" w14:textId="77777777" w:rsidR="007A68BA" w:rsidRPr="000E0EE2" w:rsidRDefault="007A68BA" w:rsidP="007A68BA">
            <w:pPr>
              <w:pStyle w:val="Tabletext"/>
            </w:pPr>
            <w:r w:rsidRPr="000E0EE2">
              <w:t>Introduction to shore marks</w:t>
            </w:r>
          </w:p>
        </w:tc>
        <w:tc>
          <w:tcPr>
            <w:tcW w:w="850" w:type="dxa"/>
            <w:tcMar>
              <w:top w:w="28" w:type="dxa"/>
              <w:bottom w:w="28" w:type="dxa"/>
            </w:tcMar>
          </w:tcPr>
          <w:p w14:paraId="0E5ACA4C" w14:textId="77777777" w:rsidR="007A68BA" w:rsidRPr="000E0EE2" w:rsidRDefault="007A68BA" w:rsidP="007A68BA">
            <w:pPr>
              <w:pStyle w:val="Tabletext"/>
            </w:pPr>
            <w:r w:rsidRPr="000E0EE2">
              <w:t>1</w:t>
            </w:r>
          </w:p>
        </w:tc>
        <w:tc>
          <w:tcPr>
            <w:tcW w:w="2723" w:type="dxa"/>
            <w:shd w:val="clear" w:color="auto" w:fill="auto"/>
            <w:tcMar>
              <w:top w:w="28" w:type="dxa"/>
              <w:bottom w:w="28" w:type="dxa"/>
            </w:tcMar>
          </w:tcPr>
          <w:p w14:paraId="4C0F74BD" w14:textId="77777777" w:rsidR="007A68BA" w:rsidRPr="000E0EE2" w:rsidRDefault="007A68BA" w:rsidP="007A68BA">
            <w:pPr>
              <w:pStyle w:val="Tabletext"/>
            </w:pPr>
            <w:r w:rsidRPr="000E0EE2">
              <w:t>IALA WWA L2.1.14</w:t>
            </w:r>
          </w:p>
        </w:tc>
        <w:tc>
          <w:tcPr>
            <w:tcW w:w="797" w:type="dxa"/>
            <w:tcMar>
              <w:top w:w="28" w:type="dxa"/>
              <w:bottom w:w="28" w:type="dxa"/>
            </w:tcMar>
          </w:tcPr>
          <w:p w14:paraId="07FE5A2B" w14:textId="77777777" w:rsidR="007A68BA" w:rsidRPr="000E0EE2" w:rsidRDefault="007A68BA" w:rsidP="007A68BA">
            <w:pPr>
              <w:pStyle w:val="Tabletext"/>
            </w:pPr>
            <w:r w:rsidRPr="000E0EE2">
              <w:t>6</w:t>
            </w:r>
          </w:p>
        </w:tc>
        <w:tc>
          <w:tcPr>
            <w:tcW w:w="766" w:type="dxa"/>
          </w:tcPr>
          <w:p w14:paraId="43D5DF7D" w14:textId="77777777" w:rsidR="007A68BA" w:rsidRPr="000E0EE2" w:rsidRDefault="007A68BA" w:rsidP="007A68BA">
            <w:pPr>
              <w:pStyle w:val="Tabletext"/>
            </w:pPr>
            <w:r w:rsidRPr="000E0EE2">
              <w:t>1</w:t>
            </w:r>
          </w:p>
        </w:tc>
      </w:tr>
    </w:tbl>
    <w:p w14:paraId="2FFD3842" w14:textId="77777777" w:rsidR="0042518D" w:rsidRPr="000E0EE2" w:rsidRDefault="0042518D" w:rsidP="007A68BA">
      <w:pPr>
        <w:pStyle w:val="BodyText"/>
        <w:jc w:val="center"/>
      </w:pPr>
    </w:p>
    <w:p w14:paraId="20640DE0" w14:textId="77777777" w:rsidR="00BE075E" w:rsidRPr="000E0EE2" w:rsidRDefault="00BE075E" w:rsidP="00BE075E">
      <w:pPr>
        <w:pStyle w:val="Heading1"/>
        <w:rPr>
          <w:rFonts w:ascii="Calibri" w:hAnsi="Calibri" w:cs="Arial"/>
        </w:rPr>
      </w:pPr>
      <w:bookmarkStart w:id="66" w:name="_Toc431993298"/>
      <w:bookmarkStart w:id="67" w:name="_Toc449336801"/>
      <w:r w:rsidRPr="000E0EE2">
        <w:rPr>
          <w:rFonts w:ascii="Calibri" w:hAnsi="Calibri" w:cs="Arial"/>
        </w:rPr>
        <w:t>MODEL COURSE TEACHING SYLLABUS FOR AtoN LEVEL 2 TECHNICIANS – MODULE 2 – Power Supplies</w:t>
      </w:r>
      <w:bookmarkEnd w:id="66"/>
      <w:bookmarkEnd w:id="67"/>
    </w:p>
    <w:p w14:paraId="3975124F" w14:textId="77777777" w:rsidR="00BE075E" w:rsidRPr="000E0EE2" w:rsidRDefault="00BE075E" w:rsidP="00BE075E">
      <w:pPr>
        <w:pStyle w:val="Heading1separatationline"/>
      </w:pPr>
    </w:p>
    <w:p w14:paraId="5B4C228F" w14:textId="77777777" w:rsidR="00BE075E" w:rsidRPr="000E0EE2" w:rsidRDefault="00BE075E" w:rsidP="00BE075E">
      <w:pPr>
        <w:pStyle w:val="Tablecaption"/>
        <w:jc w:val="center"/>
      </w:pPr>
      <w:bookmarkStart w:id="68" w:name="_Toc196487040"/>
      <w:bookmarkStart w:id="69" w:name="_Toc196487103"/>
      <w:bookmarkStart w:id="70" w:name="_Toc196487125"/>
      <w:bookmarkStart w:id="71" w:name="_Toc369087493"/>
      <w:bookmarkStart w:id="72" w:name="_Toc449336814"/>
      <w:r w:rsidRPr="000E0EE2">
        <w:t>Teaching Syllabus Module 2 – Power Supplies</w:t>
      </w:r>
      <w:bookmarkEnd w:id="68"/>
      <w:bookmarkEnd w:id="69"/>
      <w:bookmarkEnd w:id="70"/>
      <w:bookmarkEnd w:id="71"/>
      <w:bookmarkEnd w:id="72"/>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
        <w:gridCol w:w="696"/>
        <w:gridCol w:w="5710"/>
        <w:gridCol w:w="850"/>
        <w:gridCol w:w="2547"/>
        <w:gridCol w:w="798"/>
        <w:gridCol w:w="889"/>
      </w:tblGrid>
      <w:tr w:rsidR="003A41A2" w:rsidRPr="000E0EE2" w14:paraId="463AC5E8" w14:textId="77777777" w:rsidTr="003A41A2">
        <w:trPr>
          <w:cantSplit/>
          <w:trHeight w:val="1767"/>
          <w:jc w:val="center"/>
        </w:trPr>
        <w:tc>
          <w:tcPr>
            <w:tcW w:w="587" w:type="dxa"/>
            <w:tcMar>
              <w:top w:w="28" w:type="dxa"/>
              <w:bottom w:w="28" w:type="dxa"/>
            </w:tcMar>
            <w:textDirection w:val="btLr"/>
            <w:vAlign w:val="center"/>
          </w:tcPr>
          <w:p w14:paraId="12D6BB31" w14:textId="77777777" w:rsidR="00BE075E" w:rsidRPr="000E0EE2" w:rsidRDefault="00BE075E" w:rsidP="00BE075E">
            <w:pPr>
              <w:pStyle w:val="Tableheading"/>
              <w:rPr>
                <w:lang w:val="en-GB"/>
              </w:rPr>
            </w:pPr>
            <w:r w:rsidRPr="000E0EE2">
              <w:rPr>
                <w:lang w:val="en-GB"/>
              </w:rPr>
              <w:t>Module</w:t>
            </w:r>
          </w:p>
        </w:tc>
        <w:tc>
          <w:tcPr>
            <w:tcW w:w="696" w:type="dxa"/>
            <w:tcMar>
              <w:top w:w="28" w:type="dxa"/>
              <w:bottom w:w="28" w:type="dxa"/>
            </w:tcMar>
            <w:textDirection w:val="btLr"/>
            <w:vAlign w:val="center"/>
          </w:tcPr>
          <w:p w14:paraId="52D80836" w14:textId="77777777" w:rsidR="00BE075E" w:rsidRPr="000E0EE2" w:rsidRDefault="00BE075E" w:rsidP="00BE075E">
            <w:pPr>
              <w:pStyle w:val="Tableheading"/>
              <w:rPr>
                <w:lang w:val="en-GB"/>
              </w:rPr>
            </w:pPr>
            <w:r w:rsidRPr="000E0EE2">
              <w:rPr>
                <w:lang w:val="en-GB"/>
              </w:rPr>
              <w:t>Element</w:t>
            </w:r>
          </w:p>
        </w:tc>
        <w:tc>
          <w:tcPr>
            <w:tcW w:w="5710" w:type="dxa"/>
            <w:tcMar>
              <w:top w:w="28" w:type="dxa"/>
              <w:bottom w:w="28" w:type="dxa"/>
            </w:tcMar>
            <w:vAlign w:val="center"/>
          </w:tcPr>
          <w:p w14:paraId="44BFEF69" w14:textId="77777777" w:rsidR="00BE075E" w:rsidRPr="000E0EE2" w:rsidRDefault="00BE075E" w:rsidP="00BE075E">
            <w:pPr>
              <w:pStyle w:val="Tableheading"/>
              <w:jc w:val="center"/>
              <w:rPr>
                <w:lang w:val="en-GB"/>
              </w:rPr>
            </w:pPr>
            <w:r w:rsidRPr="000E0EE2">
              <w:rPr>
                <w:lang w:val="en-GB"/>
              </w:rPr>
              <w:t>Subject</w:t>
            </w:r>
          </w:p>
        </w:tc>
        <w:tc>
          <w:tcPr>
            <w:tcW w:w="850" w:type="dxa"/>
            <w:tcMar>
              <w:top w:w="28" w:type="dxa"/>
              <w:bottom w:w="28" w:type="dxa"/>
            </w:tcMar>
            <w:textDirection w:val="btLr"/>
            <w:vAlign w:val="center"/>
          </w:tcPr>
          <w:p w14:paraId="12506949" w14:textId="77777777" w:rsidR="00BE075E" w:rsidRPr="000E0EE2" w:rsidRDefault="00BE075E" w:rsidP="00BE075E">
            <w:pPr>
              <w:pStyle w:val="Tableheading"/>
              <w:rPr>
                <w:lang w:val="en-GB"/>
              </w:rPr>
            </w:pPr>
            <w:r w:rsidRPr="000E0EE2">
              <w:rPr>
                <w:lang w:val="en-GB"/>
              </w:rPr>
              <w:t>Level of Competence</w:t>
            </w:r>
          </w:p>
        </w:tc>
        <w:tc>
          <w:tcPr>
            <w:tcW w:w="2547" w:type="dxa"/>
            <w:tcMar>
              <w:top w:w="28" w:type="dxa"/>
              <w:bottom w:w="28" w:type="dxa"/>
            </w:tcMar>
            <w:vAlign w:val="center"/>
          </w:tcPr>
          <w:p w14:paraId="31E3DCB4" w14:textId="77777777" w:rsidR="00BE075E" w:rsidRPr="000E0EE2" w:rsidRDefault="00BE075E" w:rsidP="00BE075E">
            <w:pPr>
              <w:pStyle w:val="Tableheading"/>
              <w:jc w:val="center"/>
              <w:rPr>
                <w:lang w:val="en-GB"/>
              </w:rPr>
            </w:pPr>
            <w:r w:rsidRPr="000E0EE2">
              <w:rPr>
                <w:lang w:val="en-GB"/>
              </w:rPr>
              <w:t>Model Course</w:t>
            </w:r>
          </w:p>
        </w:tc>
        <w:tc>
          <w:tcPr>
            <w:tcW w:w="798" w:type="dxa"/>
            <w:tcMar>
              <w:top w:w="28" w:type="dxa"/>
              <w:bottom w:w="28" w:type="dxa"/>
            </w:tcMar>
            <w:textDirection w:val="btLr"/>
            <w:vAlign w:val="center"/>
          </w:tcPr>
          <w:p w14:paraId="0D96AE4D" w14:textId="77777777" w:rsidR="00BE075E" w:rsidRPr="000E0EE2" w:rsidRDefault="00BE075E" w:rsidP="00BE075E">
            <w:pPr>
              <w:pStyle w:val="Tableheading"/>
              <w:rPr>
                <w:lang w:val="en-GB"/>
              </w:rPr>
            </w:pPr>
            <w:r w:rsidRPr="000E0EE2">
              <w:rPr>
                <w:lang w:val="en-GB"/>
              </w:rPr>
              <w:t>Total Duration (hours)</w:t>
            </w:r>
          </w:p>
        </w:tc>
        <w:tc>
          <w:tcPr>
            <w:tcW w:w="889" w:type="dxa"/>
            <w:textDirection w:val="btLr"/>
          </w:tcPr>
          <w:p w14:paraId="68A96955" w14:textId="77777777" w:rsidR="00BE075E" w:rsidRPr="000E0EE2" w:rsidRDefault="00BE075E" w:rsidP="00BE075E">
            <w:pPr>
              <w:pStyle w:val="Tableheading"/>
              <w:rPr>
                <w:lang w:val="en-GB"/>
              </w:rPr>
            </w:pPr>
            <w:r w:rsidRPr="000E0EE2">
              <w:rPr>
                <w:lang w:val="en-GB"/>
              </w:rPr>
              <w:t>Total Duration (Days)</w:t>
            </w:r>
            <w:r w:rsidRPr="000E0EE2">
              <w:rPr>
                <w:rStyle w:val="FootnoteReference"/>
                <w:rFonts w:ascii="Calibri" w:hAnsi="Calibri" w:cs="Arial"/>
                <w:sz w:val="18"/>
                <w:szCs w:val="18"/>
                <w:lang w:val="en-GB"/>
              </w:rPr>
              <w:footnoteReference w:id="5"/>
            </w:r>
          </w:p>
        </w:tc>
      </w:tr>
      <w:tr w:rsidR="003A41A2" w:rsidRPr="000E0EE2" w14:paraId="23B027A6" w14:textId="77777777" w:rsidTr="003A41A2">
        <w:trPr>
          <w:jc w:val="center"/>
        </w:trPr>
        <w:tc>
          <w:tcPr>
            <w:tcW w:w="587" w:type="dxa"/>
            <w:tcMar>
              <w:top w:w="28" w:type="dxa"/>
              <w:bottom w:w="28" w:type="dxa"/>
            </w:tcMar>
          </w:tcPr>
          <w:p w14:paraId="57C741ED" w14:textId="77777777" w:rsidR="00BE075E" w:rsidRPr="000E0EE2" w:rsidRDefault="00BE075E" w:rsidP="00BE075E">
            <w:pPr>
              <w:pStyle w:val="Tabletext"/>
            </w:pPr>
            <w:r w:rsidRPr="000E0EE2">
              <w:t>2</w:t>
            </w:r>
          </w:p>
        </w:tc>
        <w:tc>
          <w:tcPr>
            <w:tcW w:w="696" w:type="dxa"/>
            <w:shd w:val="clear" w:color="auto" w:fill="00AFAA"/>
            <w:tcMar>
              <w:top w:w="28" w:type="dxa"/>
              <w:bottom w:w="28" w:type="dxa"/>
            </w:tcMar>
          </w:tcPr>
          <w:p w14:paraId="1239097A" w14:textId="77777777" w:rsidR="00BE075E" w:rsidRPr="000E0EE2" w:rsidRDefault="00BE075E" w:rsidP="00BE075E">
            <w:pPr>
              <w:pStyle w:val="Tabletext"/>
            </w:pPr>
          </w:p>
        </w:tc>
        <w:tc>
          <w:tcPr>
            <w:tcW w:w="5710" w:type="dxa"/>
            <w:tcMar>
              <w:top w:w="28" w:type="dxa"/>
              <w:bottom w:w="28" w:type="dxa"/>
            </w:tcMar>
          </w:tcPr>
          <w:p w14:paraId="312D41C5" w14:textId="77777777" w:rsidR="00BE075E" w:rsidRPr="000E0EE2" w:rsidRDefault="00BE075E" w:rsidP="00BE075E">
            <w:pPr>
              <w:pStyle w:val="Tabletext"/>
            </w:pPr>
            <w:r w:rsidRPr="000E0EE2">
              <w:t>Power Supplies</w:t>
            </w:r>
          </w:p>
        </w:tc>
        <w:tc>
          <w:tcPr>
            <w:tcW w:w="850" w:type="dxa"/>
            <w:shd w:val="clear" w:color="auto" w:fill="00AFAA"/>
            <w:tcMar>
              <w:top w:w="28" w:type="dxa"/>
              <w:bottom w:w="28" w:type="dxa"/>
            </w:tcMar>
          </w:tcPr>
          <w:p w14:paraId="3041021A" w14:textId="77777777" w:rsidR="00BE075E" w:rsidRPr="000E0EE2" w:rsidRDefault="00BE075E" w:rsidP="00BE075E">
            <w:pPr>
              <w:pStyle w:val="Tabletext"/>
            </w:pPr>
          </w:p>
        </w:tc>
        <w:tc>
          <w:tcPr>
            <w:tcW w:w="2547" w:type="dxa"/>
            <w:shd w:val="clear" w:color="auto" w:fill="00AFAA"/>
            <w:tcMar>
              <w:top w:w="28" w:type="dxa"/>
              <w:bottom w:w="28" w:type="dxa"/>
            </w:tcMar>
          </w:tcPr>
          <w:p w14:paraId="48FA69A0" w14:textId="77777777" w:rsidR="00BE075E" w:rsidRPr="000E0EE2" w:rsidRDefault="00BE075E" w:rsidP="00BE075E">
            <w:pPr>
              <w:pStyle w:val="Tabletext"/>
            </w:pPr>
          </w:p>
        </w:tc>
        <w:tc>
          <w:tcPr>
            <w:tcW w:w="798" w:type="dxa"/>
            <w:shd w:val="clear" w:color="auto" w:fill="00AFAA"/>
            <w:tcMar>
              <w:top w:w="28" w:type="dxa"/>
              <w:bottom w:w="28" w:type="dxa"/>
            </w:tcMar>
          </w:tcPr>
          <w:p w14:paraId="49B2F238" w14:textId="77777777" w:rsidR="00BE075E" w:rsidRPr="000E0EE2" w:rsidRDefault="00BE075E" w:rsidP="00BE075E">
            <w:pPr>
              <w:pStyle w:val="Tabletext"/>
            </w:pPr>
          </w:p>
        </w:tc>
        <w:tc>
          <w:tcPr>
            <w:tcW w:w="889" w:type="dxa"/>
            <w:shd w:val="clear" w:color="auto" w:fill="00AFAA"/>
          </w:tcPr>
          <w:p w14:paraId="7103390A" w14:textId="77777777" w:rsidR="00BE075E" w:rsidRPr="000E0EE2" w:rsidRDefault="00BE075E" w:rsidP="00BE075E">
            <w:pPr>
              <w:pStyle w:val="Tabletext"/>
            </w:pPr>
          </w:p>
        </w:tc>
      </w:tr>
      <w:tr w:rsidR="003A41A2" w:rsidRPr="000E0EE2" w14:paraId="60083F97" w14:textId="77777777" w:rsidTr="003A41A2">
        <w:trPr>
          <w:jc w:val="center"/>
        </w:trPr>
        <w:tc>
          <w:tcPr>
            <w:tcW w:w="587" w:type="dxa"/>
            <w:tcMar>
              <w:top w:w="28" w:type="dxa"/>
              <w:bottom w:w="28" w:type="dxa"/>
            </w:tcMar>
          </w:tcPr>
          <w:p w14:paraId="37EDDE40" w14:textId="77777777" w:rsidR="00BE075E" w:rsidRPr="000E0EE2" w:rsidRDefault="00BE075E" w:rsidP="00BE075E">
            <w:pPr>
              <w:pStyle w:val="Tabletext"/>
            </w:pPr>
          </w:p>
        </w:tc>
        <w:tc>
          <w:tcPr>
            <w:tcW w:w="696" w:type="dxa"/>
            <w:tcMar>
              <w:top w:w="28" w:type="dxa"/>
              <w:bottom w:w="28" w:type="dxa"/>
            </w:tcMar>
          </w:tcPr>
          <w:p w14:paraId="3B741A03" w14:textId="77777777" w:rsidR="00BE075E" w:rsidRPr="000E0EE2" w:rsidRDefault="00BE075E" w:rsidP="00BE075E">
            <w:pPr>
              <w:pStyle w:val="Tabletext"/>
            </w:pPr>
            <w:r w:rsidRPr="000E0EE2">
              <w:t>2.1</w:t>
            </w:r>
          </w:p>
        </w:tc>
        <w:tc>
          <w:tcPr>
            <w:tcW w:w="5710" w:type="dxa"/>
            <w:tcMar>
              <w:top w:w="28" w:type="dxa"/>
              <w:bottom w:w="28" w:type="dxa"/>
            </w:tcMar>
          </w:tcPr>
          <w:p w14:paraId="7016B9FB" w14:textId="77777777" w:rsidR="00BE075E" w:rsidRPr="000E0EE2" w:rsidRDefault="00BE075E" w:rsidP="00BE075E">
            <w:pPr>
              <w:pStyle w:val="Tabletext"/>
            </w:pPr>
            <w:r w:rsidRPr="000E0EE2">
              <w:t>DC power systems</w:t>
            </w:r>
          </w:p>
        </w:tc>
        <w:tc>
          <w:tcPr>
            <w:tcW w:w="850" w:type="dxa"/>
            <w:tcMar>
              <w:top w:w="28" w:type="dxa"/>
              <w:bottom w:w="28" w:type="dxa"/>
            </w:tcMar>
          </w:tcPr>
          <w:p w14:paraId="32E9CAAB" w14:textId="77777777" w:rsidR="00BE075E" w:rsidRPr="000E0EE2" w:rsidRDefault="00BE075E" w:rsidP="00BE075E">
            <w:pPr>
              <w:pStyle w:val="Tabletext"/>
            </w:pPr>
            <w:r w:rsidRPr="000E0EE2">
              <w:t>2</w:t>
            </w:r>
          </w:p>
        </w:tc>
        <w:tc>
          <w:tcPr>
            <w:tcW w:w="2547" w:type="dxa"/>
            <w:tcBorders>
              <w:bottom w:val="single" w:sz="4" w:space="0" w:color="auto"/>
            </w:tcBorders>
            <w:tcMar>
              <w:top w:w="28" w:type="dxa"/>
              <w:bottom w:w="28" w:type="dxa"/>
            </w:tcMar>
          </w:tcPr>
          <w:p w14:paraId="4E10DEF5" w14:textId="77777777" w:rsidR="00BE075E" w:rsidRPr="000E0EE2" w:rsidRDefault="00BE075E" w:rsidP="00BE075E">
            <w:pPr>
              <w:pStyle w:val="Tabletext"/>
            </w:pPr>
            <w:r w:rsidRPr="000E0EE2">
              <w:t>IALA WWA L2.2.1</w:t>
            </w:r>
          </w:p>
        </w:tc>
        <w:tc>
          <w:tcPr>
            <w:tcW w:w="798" w:type="dxa"/>
            <w:tcMar>
              <w:top w:w="28" w:type="dxa"/>
              <w:bottom w:w="28" w:type="dxa"/>
            </w:tcMar>
          </w:tcPr>
          <w:p w14:paraId="784638DD" w14:textId="77777777" w:rsidR="00BE075E" w:rsidRPr="000E0EE2" w:rsidRDefault="00BE075E" w:rsidP="00BE075E">
            <w:pPr>
              <w:pStyle w:val="Tabletext"/>
            </w:pPr>
            <w:r w:rsidRPr="000E0EE2">
              <w:t>15</w:t>
            </w:r>
          </w:p>
        </w:tc>
        <w:tc>
          <w:tcPr>
            <w:tcW w:w="889" w:type="dxa"/>
          </w:tcPr>
          <w:p w14:paraId="39006AA6" w14:textId="77777777" w:rsidR="00BE075E" w:rsidRPr="000E0EE2" w:rsidRDefault="00BE075E" w:rsidP="00BE075E">
            <w:pPr>
              <w:pStyle w:val="Tabletext"/>
            </w:pPr>
            <w:r w:rsidRPr="000E0EE2">
              <w:t>2.5</w:t>
            </w:r>
          </w:p>
        </w:tc>
      </w:tr>
      <w:tr w:rsidR="003A41A2" w:rsidRPr="000E0EE2" w14:paraId="0A861A66" w14:textId="77777777" w:rsidTr="003A41A2">
        <w:trPr>
          <w:jc w:val="center"/>
        </w:trPr>
        <w:tc>
          <w:tcPr>
            <w:tcW w:w="587" w:type="dxa"/>
            <w:tcMar>
              <w:top w:w="28" w:type="dxa"/>
              <w:bottom w:w="28" w:type="dxa"/>
            </w:tcMar>
          </w:tcPr>
          <w:p w14:paraId="377C632A" w14:textId="77777777" w:rsidR="00BE075E" w:rsidRPr="000E0EE2" w:rsidRDefault="00BE075E" w:rsidP="00BE075E">
            <w:pPr>
              <w:pStyle w:val="Tabletext"/>
            </w:pPr>
          </w:p>
        </w:tc>
        <w:tc>
          <w:tcPr>
            <w:tcW w:w="696" w:type="dxa"/>
            <w:tcMar>
              <w:top w:w="28" w:type="dxa"/>
              <w:bottom w:w="28" w:type="dxa"/>
            </w:tcMar>
          </w:tcPr>
          <w:p w14:paraId="39F51DE5" w14:textId="77777777" w:rsidR="00BE075E" w:rsidRPr="000E0EE2" w:rsidRDefault="00BE075E" w:rsidP="00BE075E">
            <w:pPr>
              <w:pStyle w:val="Tabletext"/>
            </w:pPr>
            <w:r w:rsidRPr="000E0EE2">
              <w:t>2.2</w:t>
            </w:r>
          </w:p>
        </w:tc>
        <w:tc>
          <w:tcPr>
            <w:tcW w:w="5710" w:type="dxa"/>
            <w:tcMar>
              <w:top w:w="28" w:type="dxa"/>
              <w:bottom w:w="28" w:type="dxa"/>
            </w:tcMar>
          </w:tcPr>
          <w:p w14:paraId="0B88B9A7" w14:textId="77777777" w:rsidR="00BE075E" w:rsidRPr="000E0EE2" w:rsidRDefault="00BE075E" w:rsidP="00BE075E">
            <w:pPr>
              <w:pStyle w:val="Tabletext"/>
            </w:pPr>
            <w:r w:rsidRPr="000E0EE2">
              <w:t>Primary and secondary battery maintenance</w:t>
            </w:r>
          </w:p>
        </w:tc>
        <w:tc>
          <w:tcPr>
            <w:tcW w:w="850" w:type="dxa"/>
            <w:tcMar>
              <w:top w:w="28" w:type="dxa"/>
              <w:bottom w:w="28" w:type="dxa"/>
            </w:tcMar>
          </w:tcPr>
          <w:p w14:paraId="1746FEE2" w14:textId="77777777" w:rsidR="00BE075E" w:rsidRPr="000E0EE2" w:rsidRDefault="00BE075E" w:rsidP="00BE075E">
            <w:pPr>
              <w:pStyle w:val="Tabletext"/>
            </w:pPr>
            <w:r w:rsidRPr="000E0EE2">
              <w:t>2</w:t>
            </w:r>
          </w:p>
        </w:tc>
        <w:tc>
          <w:tcPr>
            <w:tcW w:w="2547" w:type="dxa"/>
            <w:tcBorders>
              <w:top w:val="single" w:sz="4" w:space="0" w:color="auto"/>
            </w:tcBorders>
            <w:tcMar>
              <w:top w:w="28" w:type="dxa"/>
              <w:bottom w:w="28" w:type="dxa"/>
            </w:tcMar>
          </w:tcPr>
          <w:p w14:paraId="19ACD4F5" w14:textId="77777777" w:rsidR="00BE075E" w:rsidRPr="000E0EE2" w:rsidRDefault="00BE075E" w:rsidP="00BE075E">
            <w:pPr>
              <w:pStyle w:val="Tabletext"/>
            </w:pPr>
            <w:r w:rsidRPr="000E0EE2">
              <w:t>IALA WWA L2.2.2</w:t>
            </w:r>
          </w:p>
        </w:tc>
        <w:tc>
          <w:tcPr>
            <w:tcW w:w="798" w:type="dxa"/>
            <w:tcMar>
              <w:top w:w="28" w:type="dxa"/>
              <w:bottom w:w="28" w:type="dxa"/>
            </w:tcMar>
          </w:tcPr>
          <w:p w14:paraId="16727EF7" w14:textId="77777777" w:rsidR="00BE075E" w:rsidRPr="000E0EE2" w:rsidRDefault="00BE075E" w:rsidP="00BE075E">
            <w:pPr>
              <w:pStyle w:val="Tabletext"/>
            </w:pPr>
            <w:r w:rsidRPr="000E0EE2">
              <w:t>8</w:t>
            </w:r>
          </w:p>
        </w:tc>
        <w:tc>
          <w:tcPr>
            <w:tcW w:w="889" w:type="dxa"/>
          </w:tcPr>
          <w:p w14:paraId="417D99E7" w14:textId="77777777" w:rsidR="00BE075E" w:rsidRPr="000E0EE2" w:rsidRDefault="00BE075E" w:rsidP="00BE075E">
            <w:pPr>
              <w:pStyle w:val="Tabletext"/>
            </w:pPr>
            <w:r w:rsidRPr="000E0EE2">
              <w:t>1.5</w:t>
            </w:r>
          </w:p>
        </w:tc>
      </w:tr>
      <w:tr w:rsidR="003A41A2" w:rsidRPr="000E0EE2" w14:paraId="669CB981" w14:textId="77777777" w:rsidTr="003A41A2">
        <w:trPr>
          <w:jc w:val="center"/>
        </w:trPr>
        <w:tc>
          <w:tcPr>
            <w:tcW w:w="587" w:type="dxa"/>
            <w:tcMar>
              <w:top w:w="28" w:type="dxa"/>
              <w:bottom w:w="28" w:type="dxa"/>
            </w:tcMar>
          </w:tcPr>
          <w:p w14:paraId="55AF689C" w14:textId="77777777" w:rsidR="00BE075E" w:rsidRPr="000E0EE2" w:rsidRDefault="00BE075E" w:rsidP="00BE075E">
            <w:pPr>
              <w:pStyle w:val="Tabletext"/>
            </w:pPr>
          </w:p>
        </w:tc>
        <w:tc>
          <w:tcPr>
            <w:tcW w:w="696" w:type="dxa"/>
            <w:tcMar>
              <w:top w:w="28" w:type="dxa"/>
              <w:bottom w:w="28" w:type="dxa"/>
            </w:tcMar>
            <w:vAlign w:val="center"/>
          </w:tcPr>
          <w:p w14:paraId="454D134B" w14:textId="77777777" w:rsidR="00BE075E" w:rsidRPr="000E0EE2" w:rsidRDefault="00BE075E" w:rsidP="00BE075E">
            <w:pPr>
              <w:pStyle w:val="Tabletext"/>
            </w:pPr>
            <w:r w:rsidRPr="000E0EE2">
              <w:t>2.3</w:t>
            </w:r>
          </w:p>
        </w:tc>
        <w:tc>
          <w:tcPr>
            <w:tcW w:w="5710" w:type="dxa"/>
            <w:tcMar>
              <w:top w:w="28" w:type="dxa"/>
              <w:bottom w:w="28" w:type="dxa"/>
            </w:tcMar>
          </w:tcPr>
          <w:p w14:paraId="38EA104B" w14:textId="77777777" w:rsidR="00BE075E" w:rsidRPr="000E0EE2" w:rsidRDefault="00BE075E" w:rsidP="00BE075E">
            <w:pPr>
              <w:pStyle w:val="Tabletext"/>
            </w:pPr>
            <w:r w:rsidRPr="000E0EE2">
              <w:t>Photovoltaic (Solar panel) systems and maintenance</w:t>
            </w:r>
          </w:p>
        </w:tc>
        <w:tc>
          <w:tcPr>
            <w:tcW w:w="850" w:type="dxa"/>
            <w:tcMar>
              <w:top w:w="28" w:type="dxa"/>
              <w:bottom w:w="28" w:type="dxa"/>
            </w:tcMar>
          </w:tcPr>
          <w:p w14:paraId="067FE43E" w14:textId="77777777" w:rsidR="00BE075E" w:rsidRPr="000E0EE2" w:rsidRDefault="00BE075E" w:rsidP="00BE075E">
            <w:pPr>
              <w:pStyle w:val="Tabletext"/>
            </w:pPr>
            <w:r w:rsidRPr="000E0EE2">
              <w:t>2</w:t>
            </w:r>
          </w:p>
        </w:tc>
        <w:tc>
          <w:tcPr>
            <w:tcW w:w="2547" w:type="dxa"/>
            <w:tcMar>
              <w:top w:w="28" w:type="dxa"/>
              <w:bottom w:w="28" w:type="dxa"/>
            </w:tcMar>
          </w:tcPr>
          <w:p w14:paraId="7363CD93" w14:textId="77777777" w:rsidR="00BE075E" w:rsidRPr="000E0EE2" w:rsidRDefault="00BE075E" w:rsidP="00BE075E">
            <w:pPr>
              <w:pStyle w:val="Tabletext"/>
            </w:pPr>
            <w:r w:rsidRPr="000E0EE2">
              <w:t>IALA WWA L2.2.3</w:t>
            </w:r>
          </w:p>
        </w:tc>
        <w:tc>
          <w:tcPr>
            <w:tcW w:w="798" w:type="dxa"/>
            <w:tcMar>
              <w:top w:w="28" w:type="dxa"/>
              <w:bottom w:w="28" w:type="dxa"/>
            </w:tcMar>
          </w:tcPr>
          <w:p w14:paraId="56D2834D" w14:textId="77777777" w:rsidR="00BE075E" w:rsidRPr="000E0EE2" w:rsidRDefault="00BE075E" w:rsidP="00BE075E">
            <w:pPr>
              <w:pStyle w:val="Tabletext"/>
            </w:pPr>
            <w:r w:rsidRPr="000E0EE2">
              <w:t>7.5</w:t>
            </w:r>
          </w:p>
        </w:tc>
        <w:tc>
          <w:tcPr>
            <w:tcW w:w="889" w:type="dxa"/>
          </w:tcPr>
          <w:p w14:paraId="65040766" w14:textId="77777777" w:rsidR="00BE075E" w:rsidRPr="000E0EE2" w:rsidRDefault="00BE075E" w:rsidP="00BE075E">
            <w:pPr>
              <w:pStyle w:val="Tabletext"/>
            </w:pPr>
            <w:r w:rsidRPr="000E0EE2">
              <w:t>1.5</w:t>
            </w:r>
          </w:p>
        </w:tc>
      </w:tr>
      <w:tr w:rsidR="003A41A2" w:rsidRPr="000E0EE2" w14:paraId="19297C1C" w14:textId="77777777" w:rsidTr="003A41A2">
        <w:trPr>
          <w:jc w:val="center"/>
        </w:trPr>
        <w:tc>
          <w:tcPr>
            <w:tcW w:w="587" w:type="dxa"/>
            <w:tcMar>
              <w:top w:w="28" w:type="dxa"/>
              <w:bottom w:w="28" w:type="dxa"/>
            </w:tcMar>
          </w:tcPr>
          <w:p w14:paraId="258587D2" w14:textId="77777777" w:rsidR="00BE075E" w:rsidRPr="000E0EE2" w:rsidRDefault="00BE075E" w:rsidP="00BE075E">
            <w:pPr>
              <w:pStyle w:val="Tabletext"/>
            </w:pPr>
          </w:p>
        </w:tc>
        <w:tc>
          <w:tcPr>
            <w:tcW w:w="696" w:type="dxa"/>
            <w:tcMar>
              <w:top w:w="28" w:type="dxa"/>
              <w:bottom w:w="28" w:type="dxa"/>
            </w:tcMar>
          </w:tcPr>
          <w:p w14:paraId="0EB843BB" w14:textId="77777777" w:rsidR="00BE075E" w:rsidRPr="000E0EE2" w:rsidRDefault="00BE075E" w:rsidP="00BE075E">
            <w:pPr>
              <w:pStyle w:val="Tabletext"/>
            </w:pPr>
            <w:r w:rsidRPr="000E0EE2">
              <w:t>2.4</w:t>
            </w:r>
          </w:p>
        </w:tc>
        <w:tc>
          <w:tcPr>
            <w:tcW w:w="5710" w:type="dxa"/>
            <w:tcMar>
              <w:top w:w="28" w:type="dxa"/>
              <w:bottom w:w="28" w:type="dxa"/>
            </w:tcMar>
          </w:tcPr>
          <w:p w14:paraId="4E0B1880" w14:textId="77777777" w:rsidR="00BE075E" w:rsidRPr="000E0EE2" w:rsidRDefault="00BE075E" w:rsidP="00BE075E">
            <w:pPr>
              <w:pStyle w:val="Tabletext"/>
            </w:pPr>
            <w:r w:rsidRPr="000E0EE2">
              <w:t>Wind generators</w:t>
            </w:r>
          </w:p>
        </w:tc>
        <w:tc>
          <w:tcPr>
            <w:tcW w:w="850" w:type="dxa"/>
            <w:tcMar>
              <w:top w:w="28" w:type="dxa"/>
              <w:bottom w:w="28" w:type="dxa"/>
            </w:tcMar>
          </w:tcPr>
          <w:p w14:paraId="1AB7CFDA" w14:textId="77777777" w:rsidR="00BE075E" w:rsidRPr="000E0EE2" w:rsidRDefault="00BE075E" w:rsidP="00BE075E">
            <w:pPr>
              <w:pStyle w:val="Tabletext"/>
            </w:pPr>
            <w:r w:rsidRPr="000E0EE2">
              <w:t>2</w:t>
            </w:r>
          </w:p>
        </w:tc>
        <w:tc>
          <w:tcPr>
            <w:tcW w:w="2547" w:type="dxa"/>
            <w:shd w:val="clear" w:color="auto" w:fill="auto"/>
            <w:tcMar>
              <w:top w:w="28" w:type="dxa"/>
              <w:bottom w:w="28" w:type="dxa"/>
            </w:tcMar>
          </w:tcPr>
          <w:p w14:paraId="18ADA082" w14:textId="77777777" w:rsidR="00BE075E" w:rsidRPr="000E0EE2" w:rsidRDefault="00BE075E" w:rsidP="00BE075E">
            <w:pPr>
              <w:pStyle w:val="Tabletext"/>
            </w:pPr>
            <w:r w:rsidRPr="000E0EE2">
              <w:t>IALA WWA L2.2.4</w:t>
            </w:r>
          </w:p>
        </w:tc>
        <w:tc>
          <w:tcPr>
            <w:tcW w:w="798" w:type="dxa"/>
            <w:tcMar>
              <w:top w:w="28" w:type="dxa"/>
              <w:bottom w:w="28" w:type="dxa"/>
            </w:tcMar>
          </w:tcPr>
          <w:p w14:paraId="57F36B8C" w14:textId="77777777" w:rsidR="00BE075E" w:rsidRPr="000E0EE2" w:rsidRDefault="00BE075E" w:rsidP="00BE075E">
            <w:pPr>
              <w:pStyle w:val="Tabletext"/>
            </w:pPr>
            <w:r w:rsidRPr="000E0EE2">
              <w:t>7</w:t>
            </w:r>
          </w:p>
        </w:tc>
        <w:tc>
          <w:tcPr>
            <w:tcW w:w="889" w:type="dxa"/>
          </w:tcPr>
          <w:p w14:paraId="3071CF46" w14:textId="77777777" w:rsidR="00BE075E" w:rsidRPr="000E0EE2" w:rsidRDefault="00BE075E" w:rsidP="00BE075E">
            <w:pPr>
              <w:pStyle w:val="Tabletext"/>
            </w:pPr>
            <w:r w:rsidRPr="000E0EE2">
              <w:t>1</w:t>
            </w:r>
          </w:p>
        </w:tc>
      </w:tr>
      <w:tr w:rsidR="003A41A2" w:rsidRPr="000E0EE2" w14:paraId="3E3C4A08" w14:textId="77777777" w:rsidTr="003A41A2">
        <w:trPr>
          <w:jc w:val="center"/>
        </w:trPr>
        <w:tc>
          <w:tcPr>
            <w:tcW w:w="587" w:type="dxa"/>
            <w:tcMar>
              <w:top w:w="28" w:type="dxa"/>
              <w:bottom w:w="28" w:type="dxa"/>
            </w:tcMar>
          </w:tcPr>
          <w:p w14:paraId="678B032E" w14:textId="77777777" w:rsidR="00BE075E" w:rsidRPr="000E0EE2" w:rsidRDefault="00BE075E" w:rsidP="00BE075E">
            <w:pPr>
              <w:pStyle w:val="Tabletext"/>
            </w:pPr>
          </w:p>
        </w:tc>
        <w:tc>
          <w:tcPr>
            <w:tcW w:w="696" w:type="dxa"/>
            <w:tcMar>
              <w:top w:w="28" w:type="dxa"/>
              <w:bottom w:w="28" w:type="dxa"/>
            </w:tcMar>
            <w:vAlign w:val="center"/>
          </w:tcPr>
          <w:p w14:paraId="5B05E0B7" w14:textId="77777777" w:rsidR="00BE075E" w:rsidRPr="000E0EE2" w:rsidRDefault="00BE075E" w:rsidP="00BE075E">
            <w:pPr>
              <w:pStyle w:val="Tabletext"/>
            </w:pPr>
            <w:r w:rsidRPr="000E0EE2">
              <w:t>2.5</w:t>
            </w:r>
          </w:p>
        </w:tc>
        <w:tc>
          <w:tcPr>
            <w:tcW w:w="5710" w:type="dxa"/>
            <w:tcMar>
              <w:top w:w="28" w:type="dxa"/>
              <w:bottom w:w="28" w:type="dxa"/>
            </w:tcMar>
          </w:tcPr>
          <w:p w14:paraId="0B8AA0A1" w14:textId="77777777" w:rsidR="00BE075E" w:rsidRPr="000E0EE2" w:rsidRDefault="00BE075E" w:rsidP="00BE075E">
            <w:pPr>
              <w:pStyle w:val="Tabletext"/>
            </w:pPr>
            <w:r w:rsidRPr="000E0EE2">
              <w:t>Mains AC power systems</w:t>
            </w:r>
          </w:p>
        </w:tc>
        <w:tc>
          <w:tcPr>
            <w:tcW w:w="850" w:type="dxa"/>
            <w:tcMar>
              <w:top w:w="28" w:type="dxa"/>
              <w:bottom w:w="28" w:type="dxa"/>
            </w:tcMar>
          </w:tcPr>
          <w:p w14:paraId="6040F34A" w14:textId="77777777" w:rsidR="00BE075E" w:rsidRPr="000E0EE2" w:rsidRDefault="00BE075E" w:rsidP="00BE075E">
            <w:pPr>
              <w:pStyle w:val="Tabletext"/>
            </w:pPr>
            <w:r w:rsidRPr="000E0EE2">
              <w:t>1</w:t>
            </w:r>
          </w:p>
        </w:tc>
        <w:tc>
          <w:tcPr>
            <w:tcW w:w="2547" w:type="dxa"/>
            <w:vMerge w:val="restart"/>
            <w:shd w:val="clear" w:color="auto" w:fill="auto"/>
            <w:tcMar>
              <w:top w:w="28" w:type="dxa"/>
              <w:bottom w:w="28" w:type="dxa"/>
            </w:tcMar>
            <w:vAlign w:val="center"/>
          </w:tcPr>
          <w:p w14:paraId="36C23D91" w14:textId="77777777" w:rsidR="00BE075E" w:rsidRPr="000E0EE2" w:rsidRDefault="00BE075E" w:rsidP="003A41A2">
            <w:pPr>
              <w:pStyle w:val="Tabletext"/>
            </w:pPr>
            <w:r w:rsidRPr="000E0EE2">
              <w:t>IALA WWA L2.2.5-6</w:t>
            </w:r>
          </w:p>
        </w:tc>
        <w:tc>
          <w:tcPr>
            <w:tcW w:w="798" w:type="dxa"/>
            <w:vMerge w:val="restart"/>
            <w:tcMar>
              <w:top w:w="28" w:type="dxa"/>
              <w:bottom w:w="28" w:type="dxa"/>
            </w:tcMar>
            <w:vAlign w:val="center"/>
          </w:tcPr>
          <w:p w14:paraId="54C0BBCA" w14:textId="77777777" w:rsidR="00BE075E" w:rsidRPr="000E0EE2" w:rsidRDefault="00BE075E" w:rsidP="00BE075E">
            <w:pPr>
              <w:pStyle w:val="Tabletext"/>
            </w:pPr>
            <w:r w:rsidRPr="000E0EE2">
              <w:t>10</w:t>
            </w:r>
          </w:p>
        </w:tc>
        <w:tc>
          <w:tcPr>
            <w:tcW w:w="889" w:type="dxa"/>
            <w:vMerge w:val="restart"/>
            <w:vAlign w:val="center"/>
          </w:tcPr>
          <w:p w14:paraId="00F1259B" w14:textId="77777777" w:rsidR="00BE075E" w:rsidRPr="000E0EE2" w:rsidRDefault="00BE075E" w:rsidP="00BE075E">
            <w:pPr>
              <w:pStyle w:val="Tabletext"/>
            </w:pPr>
            <w:r w:rsidRPr="000E0EE2">
              <w:t>2</w:t>
            </w:r>
          </w:p>
        </w:tc>
      </w:tr>
      <w:tr w:rsidR="003A41A2" w:rsidRPr="000E0EE2" w14:paraId="7FBF2A77" w14:textId="77777777" w:rsidTr="003A41A2">
        <w:trPr>
          <w:jc w:val="center"/>
        </w:trPr>
        <w:tc>
          <w:tcPr>
            <w:tcW w:w="587" w:type="dxa"/>
            <w:tcMar>
              <w:top w:w="28" w:type="dxa"/>
              <w:bottom w:w="28" w:type="dxa"/>
            </w:tcMar>
          </w:tcPr>
          <w:p w14:paraId="29F0DA84" w14:textId="77777777" w:rsidR="00BE075E" w:rsidRPr="000E0EE2" w:rsidRDefault="00BE075E" w:rsidP="00BE075E">
            <w:pPr>
              <w:pStyle w:val="Tabletext"/>
            </w:pPr>
          </w:p>
        </w:tc>
        <w:tc>
          <w:tcPr>
            <w:tcW w:w="696" w:type="dxa"/>
            <w:tcMar>
              <w:top w:w="28" w:type="dxa"/>
              <w:bottom w:w="28" w:type="dxa"/>
            </w:tcMar>
            <w:vAlign w:val="center"/>
          </w:tcPr>
          <w:p w14:paraId="17FBD571" w14:textId="77777777" w:rsidR="00BE075E" w:rsidRPr="000E0EE2" w:rsidRDefault="00BE075E" w:rsidP="00BE075E">
            <w:pPr>
              <w:pStyle w:val="Tabletext"/>
            </w:pPr>
            <w:r w:rsidRPr="000E0EE2">
              <w:t>2.6</w:t>
            </w:r>
          </w:p>
        </w:tc>
        <w:tc>
          <w:tcPr>
            <w:tcW w:w="5710" w:type="dxa"/>
            <w:tcMar>
              <w:top w:w="28" w:type="dxa"/>
              <w:bottom w:w="28" w:type="dxa"/>
            </w:tcMar>
          </w:tcPr>
          <w:p w14:paraId="33382193" w14:textId="77777777" w:rsidR="00BE075E" w:rsidRPr="000E0EE2" w:rsidRDefault="00BE075E" w:rsidP="00BE075E">
            <w:pPr>
              <w:pStyle w:val="Tabletext"/>
            </w:pPr>
            <w:r w:rsidRPr="000E0EE2">
              <w:t>Petrol and diesel generators</w:t>
            </w:r>
          </w:p>
        </w:tc>
        <w:tc>
          <w:tcPr>
            <w:tcW w:w="850" w:type="dxa"/>
            <w:tcMar>
              <w:top w:w="28" w:type="dxa"/>
              <w:bottom w:w="28" w:type="dxa"/>
            </w:tcMar>
          </w:tcPr>
          <w:p w14:paraId="0B6CCFDC" w14:textId="77777777" w:rsidR="00BE075E" w:rsidRPr="000E0EE2" w:rsidRDefault="00BE075E" w:rsidP="00BE075E">
            <w:pPr>
              <w:pStyle w:val="Tabletext"/>
            </w:pPr>
            <w:r w:rsidRPr="000E0EE2">
              <w:t>2</w:t>
            </w:r>
          </w:p>
        </w:tc>
        <w:tc>
          <w:tcPr>
            <w:tcW w:w="2547" w:type="dxa"/>
            <w:vMerge/>
            <w:shd w:val="clear" w:color="auto" w:fill="auto"/>
            <w:tcMar>
              <w:top w:w="28" w:type="dxa"/>
              <w:bottom w:w="28" w:type="dxa"/>
            </w:tcMar>
          </w:tcPr>
          <w:p w14:paraId="686EDB06" w14:textId="77777777" w:rsidR="00BE075E" w:rsidRPr="000E0EE2" w:rsidRDefault="00BE075E" w:rsidP="00BE075E">
            <w:pPr>
              <w:pStyle w:val="Tabletext"/>
            </w:pPr>
          </w:p>
        </w:tc>
        <w:tc>
          <w:tcPr>
            <w:tcW w:w="798" w:type="dxa"/>
            <w:vMerge/>
            <w:tcMar>
              <w:top w:w="28" w:type="dxa"/>
              <w:bottom w:w="28" w:type="dxa"/>
            </w:tcMar>
          </w:tcPr>
          <w:p w14:paraId="7FD5668B" w14:textId="77777777" w:rsidR="00BE075E" w:rsidRPr="000E0EE2" w:rsidRDefault="00BE075E" w:rsidP="00BE075E">
            <w:pPr>
              <w:pStyle w:val="Tabletext"/>
            </w:pPr>
          </w:p>
        </w:tc>
        <w:tc>
          <w:tcPr>
            <w:tcW w:w="889" w:type="dxa"/>
            <w:vMerge/>
          </w:tcPr>
          <w:p w14:paraId="38CBDBE1" w14:textId="77777777" w:rsidR="00BE075E" w:rsidRPr="000E0EE2" w:rsidRDefault="00BE075E" w:rsidP="00BE075E">
            <w:pPr>
              <w:pStyle w:val="Tabletext"/>
            </w:pPr>
          </w:p>
        </w:tc>
      </w:tr>
      <w:tr w:rsidR="003A41A2" w:rsidRPr="000E0EE2" w14:paraId="4E3F1F20" w14:textId="77777777" w:rsidTr="003A41A2">
        <w:trPr>
          <w:jc w:val="center"/>
        </w:trPr>
        <w:tc>
          <w:tcPr>
            <w:tcW w:w="587" w:type="dxa"/>
            <w:tcMar>
              <w:top w:w="28" w:type="dxa"/>
              <w:bottom w:w="28" w:type="dxa"/>
            </w:tcMar>
          </w:tcPr>
          <w:p w14:paraId="63CD0E5D" w14:textId="77777777" w:rsidR="00BE075E" w:rsidRPr="000E0EE2" w:rsidRDefault="00BE075E" w:rsidP="00BE075E">
            <w:pPr>
              <w:pStyle w:val="Tabletext"/>
            </w:pPr>
          </w:p>
        </w:tc>
        <w:tc>
          <w:tcPr>
            <w:tcW w:w="696" w:type="dxa"/>
            <w:tcMar>
              <w:top w:w="28" w:type="dxa"/>
              <w:bottom w:w="28" w:type="dxa"/>
            </w:tcMar>
            <w:vAlign w:val="center"/>
          </w:tcPr>
          <w:p w14:paraId="4CACFECB" w14:textId="77777777" w:rsidR="00BE075E" w:rsidRPr="000E0EE2" w:rsidRDefault="00BE075E" w:rsidP="00BE075E">
            <w:pPr>
              <w:pStyle w:val="Tabletext"/>
            </w:pPr>
            <w:r w:rsidRPr="000E0EE2">
              <w:t>2.7</w:t>
            </w:r>
          </w:p>
        </w:tc>
        <w:tc>
          <w:tcPr>
            <w:tcW w:w="5710" w:type="dxa"/>
            <w:tcMar>
              <w:top w:w="28" w:type="dxa"/>
              <w:bottom w:w="28" w:type="dxa"/>
            </w:tcMar>
          </w:tcPr>
          <w:p w14:paraId="23B79900" w14:textId="77777777" w:rsidR="00BE075E" w:rsidRPr="000E0EE2" w:rsidRDefault="00BE075E" w:rsidP="00BE075E">
            <w:pPr>
              <w:pStyle w:val="Tabletext"/>
            </w:pPr>
            <w:r w:rsidRPr="000E0EE2">
              <w:t>Lightning protection</w:t>
            </w:r>
          </w:p>
        </w:tc>
        <w:tc>
          <w:tcPr>
            <w:tcW w:w="850" w:type="dxa"/>
            <w:tcMar>
              <w:top w:w="28" w:type="dxa"/>
              <w:bottom w:w="28" w:type="dxa"/>
            </w:tcMar>
          </w:tcPr>
          <w:p w14:paraId="55755404" w14:textId="77777777" w:rsidR="00BE075E" w:rsidRPr="000E0EE2" w:rsidRDefault="00BE075E" w:rsidP="00BE075E">
            <w:pPr>
              <w:pStyle w:val="Tabletext"/>
            </w:pPr>
            <w:r w:rsidRPr="000E0EE2">
              <w:t>2</w:t>
            </w:r>
          </w:p>
        </w:tc>
        <w:tc>
          <w:tcPr>
            <w:tcW w:w="2547" w:type="dxa"/>
            <w:shd w:val="clear" w:color="auto" w:fill="auto"/>
            <w:tcMar>
              <w:top w:w="28" w:type="dxa"/>
              <w:bottom w:w="28" w:type="dxa"/>
            </w:tcMar>
            <w:vAlign w:val="center"/>
          </w:tcPr>
          <w:p w14:paraId="1124EE14" w14:textId="77777777" w:rsidR="00BE075E" w:rsidRPr="000E0EE2" w:rsidRDefault="00BE075E" w:rsidP="00BE075E">
            <w:pPr>
              <w:pStyle w:val="Tabletext"/>
            </w:pPr>
            <w:r w:rsidRPr="000E0EE2">
              <w:t>IALA WWA L2.2.7</w:t>
            </w:r>
          </w:p>
        </w:tc>
        <w:tc>
          <w:tcPr>
            <w:tcW w:w="798" w:type="dxa"/>
            <w:tcMar>
              <w:top w:w="28" w:type="dxa"/>
              <w:bottom w:w="28" w:type="dxa"/>
            </w:tcMar>
          </w:tcPr>
          <w:p w14:paraId="50CE39D3" w14:textId="77777777" w:rsidR="00BE075E" w:rsidRPr="000E0EE2" w:rsidRDefault="00BE075E" w:rsidP="00BE075E">
            <w:pPr>
              <w:pStyle w:val="Tabletext"/>
            </w:pPr>
            <w:r w:rsidRPr="000E0EE2">
              <w:t>14</w:t>
            </w:r>
          </w:p>
        </w:tc>
        <w:tc>
          <w:tcPr>
            <w:tcW w:w="889" w:type="dxa"/>
          </w:tcPr>
          <w:p w14:paraId="128D3536" w14:textId="77777777" w:rsidR="00BE075E" w:rsidRPr="000E0EE2" w:rsidRDefault="00BE075E" w:rsidP="00BE075E">
            <w:pPr>
              <w:pStyle w:val="Tabletext"/>
            </w:pPr>
            <w:r w:rsidRPr="000E0EE2">
              <w:t>3</w:t>
            </w:r>
          </w:p>
        </w:tc>
      </w:tr>
    </w:tbl>
    <w:p w14:paraId="6699E58A" w14:textId="77777777" w:rsidR="007A68BA" w:rsidRPr="000E0EE2" w:rsidRDefault="007A68BA" w:rsidP="00BE075E">
      <w:pPr>
        <w:pStyle w:val="BodyText"/>
        <w:jc w:val="center"/>
      </w:pPr>
    </w:p>
    <w:p w14:paraId="3907D3F2" w14:textId="77777777" w:rsidR="00BE075E" w:rsidRPr="000E0EE2" w:rsidRDefault="003A41A2" w:rsidP="003A41A2">
      <w:pPr>
        <w:pStyle w:val="Heading1"/>
        <w:rPr>
          <w:rFonts w:ascii="Calibri" w:hAnsi="Calibri" w:cs="Arial"/>
        </w:rPr>
      </w:pPr>
      <w:bookmarkStart w:id="73" w:name="_Toc431993299"/>
      <w:bookmarkStart w:id="74" w:name="_Toc449336802"/>
      <w:r w:rsidRPr="000E0EE2">
        <w:rPr>
          <w:rFonts w:ascii="Calibri" w:hAnsi="Calibri" w:cs="Arial"/>
        </w:rPr>
        <w:lastRenderedPageBreak/>
        <w:t>MODEL COURSE TEACHING SYLLABUS FOR AtoN LEVEL 2 TECHNICIANS – MODULE 3 – Lights and Marine Lanterns</w:t>
      </w:r>
      <w:bookmarkEnd w:id="73"/>
      <w:bookmarkEnd w:id="74"/>
    </w:p>
    <w:p w14:paraId="7C5ACB91" w14:textId="77777777" w:rsidR="003A41A2" w:rsidRPr="000E0EE2" w:rsidRDefault="003A41A2" w:rsidP="003A41A2">
      <w:pPr>
        <w:pStyle w:val="Heading1separatationline"/>
      </w:pPr>
    </w:p>
    <w:p w14:paraId="42408604" w14:textId="77777777" w:rsidR="00BE075E" w:rsidRPr="000E0EE2" w:rsidRDefault="003A41A2" w:rsidP="003A41A2">
      <w:pPr>
        <w:pStyle w:val="Tablecaption"/>
        <w:jc w:val="center"/>
      </w:pPr>
      <w:bookmarkStart w:id="75" w:name="_Toc196487041"/>
      <w:bookmarkStart w:id="76" w:name="_Toc196487104"/>
      <w:bookmarkStart w:id="77" w:name="_Toc196487126"/>
      <w:bookmarkStart w:id="78" w:name="_Toc369087494"/>
      <w:bookmarkStart w:id="79" w:name="_Toc449336815"/>
      <w:r w:rsidRPr="000E0EE2">
        <w:t>Teaching Syllabus Module 3 – Lights and Marine Lanterns</w:t>
      </w:r>
      <w:bookmarkEnd w:id="75"/>
      <w:bookmarkEnd w:id="76"/>
      <w:bookmarkEnd w:id="77"/>
      <w:bookmarkEnd w:id="78"/>
      <w:bookmarkEnd w:id="7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
        <w:gridCol w:w="797"/>
        <w:gridCol w:w="5935"/>
        <w:gridCol w:w="709"/>
        <w:gridCol w:w="2467"/>
        <w:gridCol w:w="716"/>
        <w:gridCol w:w="750"/>
      </w:tblGrid>
      <w:tr w:rsidR="003A41A2" w:rsidRPr="000E0EE2" w14:paraId="537F5B19" w14:textId="77777777" w:rsidTr="003A41A2">
        <w:trPr>
          <w:cantSplit/>
          <w:trHeight w:val="1767"/>
          <w:jc w:val="center"/>
        </w:trPr>
        <w:tc>
          <w:tcPr>
            <w:tcW w:w="587" w:type="dxa"/>
            <w:tcMar>
              <w:top w:w="28" w:type="dxa"/>
              <w:bottom w:w="28" w:type="dxa"/>
            </w:tcMar>
            <w:textDirection w:val="btLr"/>
            <w:vAlign w:val="center"/>
          </w:tcPr>
          <w:p w14:paraId="40622989" w14:textId="77777777" w:rsidR="003A41A2" w:rsidRPr="000E0EE2" w:rsidRDefault="003A41A2" w:rsidP="003A41A2">
            <w:pPr>
              <w:pStyle w:val="Tableheading"/>
              <w:rPr>
                <w:lang w:val="en-GB"/>
              </w:rPr>
            </w:pPr>
            <w:r w:rsidRPr="000E0EE2">
              <w:rPr>
                <w:lang w:val="en-GB"/>
              </w:rPr>
              <w:t>Module</w:t>
            </w:r>
          </w:p>
        </w:tc>
        <w:tc>
          <w:tcPr>
            <w:tcW w:w="645" w:type="dxa"/>
            <w:tcMar>
              <w:top w:w="28" w:type="dxa"/>
              <w:bottom w:w="28" w:type="dxa"/>
            </w:tcMar>
            <w:textDirection w:val="btLr"/>
            <w:vAlign w:val="center"/>
          </w:tcPr>
          <w:p w14:paraId="10E03DB2" w14:textId="77777777" w:rsidR="003A41A2" w:rsidRPr="000E0EE2" w:rsidRDefault="003A41A2" w:rsidP="003A41A2">
            <w:pPr>
              <w:pStyle w:val="Tableheading"/>
              <w:rPr>
                <w:lang w:val="en-GB"/>
              </w:rPr>
            </w:pPr>
            <w:r w:rsidRPr="000E0EE2">
              <w:rPr>
                <w:lang w:val="en-GB"/>
              </w:rPr>
              <w:t>Element</w:t>
            </w:r>
          </w:p>
        </w:tc>
        <w:tc>
          <w:tcPr>
            <w:tcW w:w="5935" w:type="dxa"/>
            <w:tcMar>
              <w:top w:w="28" w:type="dxa"/>
              <w:bottom w:w="28" w:type="dxa"/>
            </w:tcMar>
            <w:vAlign w:val="center"/>
          </w:tcPr>
          <w:p w14:paraId="05AB8FBD" w14:textId="77777777" w:rsidR="003A41A2" w:rsidRPr="000E0EE2" w:rsidRDefault="003A41A2" w:rsidP="003A41A2">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21B5F05F" w14:textId="77777777" w:rsidR="003A41A2" w:rsidRPr="000E0EE2" w:rsidRDefault="003A41A2" w:rsidP="003A41A2">
            <w:pPr>
              <w:pStyle w:val="Tableheading"/>
              <w:rPr>
                <w:lang w:val="en-GB"/>
              </w:rPr>
            </w:pPr>
            <w:r w:rsidRPr="000E0EE2">
              <w:rPr>
                <w:lang w:val="en-GB"/>
              </w:rPr>
              <w:t>Level of Competence</w:t>
            </w:r>
          </w:p>
        </w:tc>
        <w:tc>
          <w:tcPr>
            <w:tcW w:w="2467" w:type="dxa"/>
            <w:tcMar>
              <w:top w:w="28" w:type="dxa"/>
              <w:bottom w:w="28" w:type="dxa"/>
            </w:tcMar>
            <w:vAlign w:val="center"/>
          </w:tcPr>
          <w:p w14:paraId="5BD33484" w14:textId="77777777" w:rsidR="003A41A2" w:rsidRPr="000E0EE2" w:rsidRDefault="003A41A2" w:rsidP="003A41A2">
            <w:pPr>
              <w:pStyle w:val="Tableheading"/>
              <w:jc w:val="center"/>
              <w:rPr>
                <w:lang w:val="en-GB"/>
              </w:rPr>
            </w:pPr>
            <w:r w:rsidRPr="000E0EE2">
              <w:rPr>
                <w:lang w:val="en-GB"/>
              </w:rPr>
              <w:t>Model Course</w:t>
            </w:r>
          </w:p>
        </w:tc>
        <w:tc>
          <w:tcPr>
            <w:tcW w:w="716" w:type="dxa"/>
            <w:tcMar>
              <w:top w:w="28" w:type="dxa"/>
              <w:bottom w:w="28" w:type="dxa"/>
            </w:tcMar>
            <w:textDirection w:val="btLr"/>
            <w:vAlign w:val="center"/>
          </w:tcPr>
          <w:p w14:paraId="50929B25" w14:textId="77777777" w:rsidR="003A41A2" w:rsidRPr="000E0EE2" w:rsidRDefault="003A41A2" w:rsidP="003A41A2">
            <w:pPr>
              <w:pStyle w:val="Tableheading"/>
              <w:rPr>
                <w:lang w:val="en-GB"/>
              </w:rPr>
            </w:pPr>
            <w:r w:rsidRPr="000E0EE2">
              <w:rPr>
                <w:lang w:val="en-GB"/>
              </w:rPr>
              <w:t>Total Duration (hours)</w:t>
            </w:r>
          </w:p>
        </w:tc>
        <w:tc>
          <w:tcPr>
            <w:tcW w:w="750" w:type="dxa"/>
            <w:textDirection w:val="btLr"/>
          </w:tcPr>
          <w:p w14:paraId="2356C990" w14:textId="77777777" w:rsidR="003A41A2" w:rsidRPr="000E0EE2" w:rsidRDefault="003A41A2" w:rsidP="003A41A2">
            <w:pPr>
              <w:pStyle w:val="Tableheading"/>
              <w:rPr>
                <w:lang w:val="en-GB"/>
              </w:rPr>
            </w:pPr>
            <w:r w:rsidRPr="000E0EE2">
              <w:rPr>
                <w:lang w:val="en-GB"/>
              </w:rPr>
              <w:t>Total Duration (Days)</w:t>
            </w:r>
          </w:p>
        </w:tc>
      </w:tr>
      <w:tr w:rsidR="003A41A2" w:rsidRPr="000E0EE2" w14:paraId="2F6DF2ED" w14:textId="77777777" w:rsidTr="003A41A2">
        <w:trPr>
          <w:jc w:val="center"/>
        </w:trPr>
        <w:tc>
          <w:tcPr>
            <w:tcW w:w="587" w:type="dxa"/>
            <w:tcMar>
              <w:top w:w="28" w:type="dxa"/>
              <w:bottom w:w="28" w:type="dxa"/>
            </w:tcMar>
          </w:tcPr>
          <w:p w14:paraId="57D6BA5A" w14:textId="77777777" w:rsidR="003A41A2" w:rsidRPr="000E0EE2" w:rsidRDefault="003A41A2" w:rsidP="003A41A2">
            <w:pPr>
              <w:pStyle w:val="Tabletext"/>
            </w:pPr>
            <w:r w:rsidRPr="000E0EE2">
              <w:t>3</w:t>
            </w:r>
          </w:p>
        </w:tc>
        <w:tc>
          <w:tcPr>
            <w:tcW w:w="645" w:type="dxa"/>
            <w:shd w:val="clear" w:color="auto" w:fill="00AFAA"/>
            <w:tcMar>
              <w:top w:w="28" w:type="dxa"/>
              <w:bottom w:w="28" w:type="dxa"/>
            </w:tcMar>
          </w:tcPr>
          <w:p w14:paraId="63B7FA97" w14:textId="77777777" w:rsidR="003A41A2" w:rsidRPr="000E0EE2" w:rsidRDefault="003A41A2" w:rsidP="003A41A2">
            <w:pPr>
              <w:pStyle w:val="Tabletext"/>
            </w:pPr>
          </w:p>
        </w:tc>
        <w:tc>
          <w:tcPr>
            <w:tcW w:w="5935" w:type="dxa"/>
            <w:tcMar>
              <w:top w:w="28" w:type="dxa"/>
              <w:bottom w:w="28" w:type="dxa"/>
            </w:tcMar>
          </w:tcPr>
          <w:p w14:paraId="24156247" w14:textId="77777777" w:rsidR="003A41A2" w:rsidRPr="000E0EE2" w:rsidRDefault="003A41A2" w:rsidP="003A41A2">
            <w:pPr>
              <w:pStyle w:val="Tabletext"/>
            </w:pPr>
            <w:r w:rsidRPr="000E0EE2">
              <w:t>Lights and Marine Lanterns</w:t>
            </w:r>
          </w:p>
        </w:tc>
        <w:tc>
          <w:tcPr>
            <w:tcW w:w="709" w:type="dxa"/>
            <w:shd w:val="clear" w:color="auto" w:fill="00AFAA"/>
            <w:tcMar>
              <w:top w:w="28" w:type="dxa"/>
              <w:bottom w:w="28" w:type="dxa"/>
            </w:tcMar>
          </w:tcPr>
          <w:p w14:paraId="6367F517" w14:textId="77777777" w:rsidR="003A41A2" w:rsidRPr="000E0EE2" w:rsidRDefault="003A41A2" w:rsidP="003A41A2">
            <w:pPr>
              <w:pStyle w:val="Tabletext"/>
            </w:pPr>
          </w:p>
        </w:tc>
        <w:tc>
          <w:tcPr>
            <w:tcW w:w="2467" w:type="dxa"/>
            <w:shd w:val="clear" w:color="auto" w:fill="00AFAA"/>
            <w:tcMar>
              <w:top w:w="28" w:type="dxa"/>
              <w:bottom w:w="28" w:type="dxa"/>
            </w:tcMar>
          </w:tcPr>
          <w:p w14:paraId="26324F25" w14:textId="77777777" w:rsidR="003A41A2" w:rsidRPr="000E0EE2" w:rsidRDefault="003A41A2" w:rsidP="003A41A2">
            <w:pPr>
              <w:pStyle w:val="Tabletext"/>
            </w:pPr>
          </w:p>
        </w:tc>
        <w:tc>
          <w:tcPr>
            <w:tcW w:w="716" w:type="dxa"/>
            <w:shd w:val="clear" w:color="auto" w:fill="00AFAA"/>
            <w:tcMar>
              <w:top w:w="28" w:type="dxa"/>
              <w:bottom w:w="28" w:type="dxa"/>
            </w:tcMar>
          </w:tcPr>
          <w:p w14:paraId="73130578" w14:textId="77777777" w:rsidR="003A41A2" w:rsidRPr="000E0EE2" w:rsidRDefault="003A41A2" w:rsidP="003A41A2">
            <w:pPr>
              <w:pStyle w:val="Tabletext"/>
            </w:pPr>
          </w:p>
        </w:tc>
        <w:tc>
          <w:tcPr>
            <w:tcW w:w="750" w:type="dxa"/>
            <w:shd w:val="clear" w:color="auto" w:fill="00AFAA"/>
          </w:tcPr>
          <w:p w14:paraId="3BC5D44A" w14:textId="77777777" w:rsidR="003A41A2" w:rsidRPr="000E0EE2" w:rsidRDefault="003A41A2" w:rsidP="003A41A2">
            <w:pPr>
              <w:pStyle w:val="Tabletext"/>
            </w:pPr>
          </w:p>
        </w:tc>
      </w:tr>
      <w:tr w:rsidR="003A41A2" w:rsidRPr="000E0EE2" w14:paraId="3B4939A0" w14:textId="77777777" w:rsidTr="003A41A2">
        <w:trPr>
          <w:jc w:val="center"/>
        </w:trPr>
        <w:tc>
          <w:tcPr>
            <w:tcW w:w="587" w:type="dxa"/>
            <w:tcMar>
              <w:top w:w="28" w:type="dxa"/>
              <w:bottom w:w="28" w:type="dxa"/>
            </w:tcMar>
          </w:tcPr>
          <w:p w14:paraId="280D31FC" w14:textId="77777777" w:rsidR="003A41A2" w:rsidRPr="000E0EE2" w:rsidRDefault="003A41A2" w:rsidP="003A41A2">
            <w:pPr>
              <w:pStyle w:val="Tabletext"/>
            </w:pPr>
          </w:p>
        </w:tc>
        <w:tc>
          <w:tcPr>
            <w:tcW w:w="645" w:type="dxa"/>
            <w:tcMar>
              <w:top w:w="28" w:type="dxa"/>
              <w:bottom w:w="28" w:type="dxa"/>
            </w:tcMar>
          </w:tcPr>
          <w:p w14:paraId="1D4359C1" w14:textId="77777777" w:rsidR="003A41A2" w:rsidRPr="000E0EE2" w:rsidRDefault="003A41A2" w:rsidP="003A41A2">
            <w:pPr>
              <w:pStyle w:val="Tabletext"/>
            </w:pPr>
            <w:r w:rsidRPr="000E0EE2">
              <w:t>3.1</w:t>
            </w:r>
          </w:p>
        </w:tc>
        <w:tc>
          <w:tcPr>
            <w:tcW w:w="5935" w:type="dxa"/>
            <w:tcMar>
              <w:top w:w="28" w:type="dxa"/>
              <w:bottom w:w="28" w:type="dxa"/>
            </w:tcMar>
          </w:tcPr>
          <w:p w14:paraId="3BD70659" w14:textId="77777777" w:rsidR="003A41A2" w:rsidRPr="000E0EE2" w:rsidRDefault="003A41A2" w:rsidP="003A41A2">
            <w:pPr>
              <w:pStyle w:val="Tabletext"/>
            </w:pPr>
            <w:r w:rsidRPr="000E0EE2">
              <w:t xml:space="preserve">Introduction to light and range </w:t>
            </w:r>
          </w:p>
        </w:tc>
        <w:tc>
          <w:tcPr>
            <w:tcW w:w="709" w:type="dxa"/>
            <w:tcMar>
              <w:top w:w="28" w:type="dxa"/>
              <w:bottom w:w="28" w:type="dxa"/>
            </w:tcMar>
          </w:tcPr>
          <w:p w14:paraId="431B57E1" w14:textId="77777777" w:rsidR="003A41A2" w:rsidRPr="000E0EE2" w:rsidRDefault="003A41A2" w:rsidP="003A41A2">
            <w:pPr>
              <w:pStyle w:val="Tabletext"/>
            </w:pPr>
            <w:r w:rsidRPr="000E0EE2">
              <w:t>1</w:t>
            </w:r>
          </w:p>
        </w:tc>
        <w:tc>
          <w:tcPr>
            <w:tcW w:w="2467" w:type="dxa"/>
            <w:vMerge w:val="restart"/>
            <w:shd w:val="clear" w:color="auto" w:fill="auto"/>
            <w:tcMar>
              <w:top w:w="28" w:type="dxa"/>
              <w:bottom w:w="28" w:type="dxa"/>
            </w:tcMar>
            <w:vAlign w:val="center"/>
          </w:tcPr>
          <w:p w14:paraId="0B071A86" w14:textId="77777777" w:rsidR="003A41A2" w:rsidRPr="000E0EE2" w:rsidRDefault="003A41A2" w:rsidP="003A41A2">
            <w:pPr>
              <w:pStyle w:val="Tabletext"/>
            </w:pPr>
            <w:r w:rsidRPr="000E0EE2">
              <w:t>IALA WWA L2.3.1-3</w:t>
            </w:r>
          </w:p>
        </w:tc>
        <w:tc>
          <w:tcPr>
            <w:tcW w:w="716" w:type="dxa"/>
            <w:vMerge w:val="restart"/>
            <w:tcMar>
              <w:top w:w="28" w:type="dxa"/>
              <w:bottom w:w="28" w:type="dxa"/>
            </w:tcMar>
            <w:vAlign w:val="center"/>
          </w:tcPr>
          <w:p w14:paraId="2A913A9B" w14:textId="77777777" w:rsidR="003A41A2" w:rsidRPr="000E0EE2" w:rsidRDefault="003A41A2" w:rsidP="003A41A2">
            <w:pPr>
              <w:pStyle w:val="Tabletext"/>
            </w:pPr>
            <w:r w:rsidRPr="000E0EE2">
              <w:t>11 or 15</w:t>
            </w:r>
          </w:p>
        </w:tc>
        <w:tc>
          <w:tcPr>
            <w:tcW w:w="750" w:type="dxa"/>
            <w:vMerge w:val="restart"/>
            <w:vAlign w:val="center"/>
          </w:tcPr>
          <w:p w14:paraId="2082216E" w14:textId="77777777" w:rsidR="003A41A2" w:rsidRPr="000E0EE2" w:rsidRDefault="003A41A2" w:rsidP="003A41A2">
            <w:pPr>
              <w:pStyle w:val="Tabletext"/>
            </w:pPr>
            <w:r w:rsidRPr="000E0EE2">
              <w:t>2 or 3</w:t>
            </w:r>
          </w:p>
        </w:tc>
      </w:tr>
      <w:tr w:rsidR="003A41A2" w:rsidRPr="000E0EE2" w14:paraId="2A3E7990" w14:textId="77777777" w:rsidTr="003A41A2">
        <w:trPr>
          <w:jc w:val="center"/>
        </w:trPr>
        <w:tc>
          <w:tcPr>
            <w:tcW w:w="587" w:type="dxa"/>
            <w:tcMar>
              <w:top w:w="28" w:type="dxa"/>
              <w:bottom w:w="28" w:type="dxa"/>
            </w:tcMar>
          </w:tcPr>
          <w:p w14:paraId="03347F9A" w14:textId="77777777" w:rsidR="003A41A2" w:rsidRPr="000E0EE2" w:rsidRDefault="003A41A2" w:rsidP="003A41A2">
            <w:pPr>
              <w:pStyle w:val="Tabletext"/>
            </w:pPr>
          </w:p>
        </w:tc>
        <w:tc>
          <w:tcPr>
            <w:tcW w:w="645" w:type="dxa"/>
            <w:tcMar>
              <w:top w:w="28" w:type="dxa"/>
              <w:bottom w:w="28" w:type="dxa"/>
            </w:tcMar>
          </w:tcPr>
          <w:p w14:paraId="100FED92" w14:textId="77777777" w:rsidR="003A41A2" w:rsidRPr="000E0EE2" w:rsidRDefault="003A41A2" w:rsidP="003A41A2">
            <w:pPr>
              <w:pStyle w:val="Tabletext"/>
            </w:pPr>
            <w:r w:rsidRPr="000E0EE2">
              <w:t>3.2</w:t>
            </w:r>
          </w:p>
        </w:tc>
        <w:tc>
          <w:tcPr>
            <w:tcW w:w="5935" w:type="dxa"/>
            <w:tcMar>
              <w:top w:w="28" w:type="dxa"/>
              <w:bottom w:w="28" w:type="dxa"/>
            </w:tcMar>
          </w:tcPr>
          <w:p w14:paraId="4E19BD7A" w14:textId="77777777" w:rsidR="003A41A2" w:rsidRPr="000E0EE2" w:rsidRDefault="003A41A2" w:rsidP="003A41A2">
            <w:pPr>
              <w:pStyle w:val="Tabletext"/>
            </w:pPr>
            <w:r w:rsidRPr="000E0EE2">
              <w:t>Light sources</w:t>
            </w:r>
          </w:p>
        </w:tc>
        <w:tc>
          <w:tcPr>
            <w:tcW w:w="709" w:type="dxa"/>
            <w:tcMar>
              <w:top w:w="28" w:type="dxa"/>
              <w:bottom w:w="28" w:type="dxa"/>
            </w:tcMar>
          </w:tcPr>
          <w:p w14:paraId="4C86CE15" w14:textId="77777777" w:rsidR="003A41A2" w:rsidRPr="000E0EE2" w:rsidRDefault="003A41A2" w:rsidP="003A41A2">
            <w:pPr>
              <w:pStyle w:val="Tabletext"/>
            </w:pPr>
            <w:r w:rsidRPr="000E0EE2">
              <w:t>2</w:t>
            </w:r>
          </w:p>
        </w:tc>
        <w:tc>
          <w:tcPr>
            <w:tcW w:w="2467" w:type="dxa"/>
            <w:vMerge/>
            <w:shd w:val="clear" w:color="auto" w:fill="auto"/>
            <w:tcMar>
              <w:top w:w="28" w:type="dxa"/>
              <w:bottom w:w="28" w:type="dxa"/>
            </w:tcMar>
          </w:tcPr>
          <w:p w14:paraId="6A9CD085" w14:textId="77777777" w:rsidR="003A41A2" w:rsidRPr="000E0EE2" w:rsidRDefault="003A41A2" w:rsidP="003A41A2">
            <w:pPr>
              <w:pStyle w:val="Tabletext"/>
            </w:pPr>
          </w:p>
        </w:tc>
        <w:tc>
          <w:tcPr>
            <w:tcW w:w="716" w:type="dxa"/>
            <w:vMerge/>
            <w:tcMar>
              <w:top w:w="28" w:type="dxa"/>
              <w:bottom w:w="28" w:type="dxa"/>
            </w:tcMar>
          </w:tcPr>
          <w:p w14:paraId="1CF876CE" w14:textId="77777777" w:rsidR="003A41A2" w:rsidRPr="000E0EE2" w:rsidRDefault="003A41A2" w:rsidP="003A41A2">
            <w:pPr>
              <w:pStyle w:val="Tabletext"/>
            </w:pPr>
          </w:p>
        </w:tc>
        <w:tc>
          <w:tcPr>
            <w:tcW w:w="750" w:type="dxa"/>
            <w:vMerge/>
          </w:tcPr>
          <w:p w14:paraId="02F27350" w14:textId="77777777" w:rsidR="003A41A2" w:rsidRPr="000E0EE2" w:rsidRDefault="003A41A2" w:rsidP="003A41A2">
            <w:pPr>
              <w:pStyle w:val="Tabletext"/>
            </w:pPr>
          </w:p>
        </w:tc>
      </w:tr>
      <w:tr w:rsidR="003A41A2" w:rsidRPr="000E0EE2" w14:paraId="24D90E2D" w14:textId="77777777" w:rsidTr="003A41A2">
        <w:trPr>
          <w:jc w:val="center"/>
        </w:trPr>
        <w:tc>
          <w:tcPr>
            <w:tcW w:w="587" w:type="dxa"/>
            <w:tcMar>
              <w:top w:w="28" w:type="dxa"/>
              <w:bottom w:w="28" w:type="dxa"/>
            </w:tcMar>
          </w:tcPr>
          <w:p w14:paraId="39CA5751" w14:textId="77777777" w:rsidR="003A41A2" w:rsidRPr="000E0EE2" w:rsidRDefault="003A41A2" w:rsidP="003A41A2">
            <w:pPr>
              <w:pStyle w:val="Tabletext"/>
            </w:pPr>
          </w:p>
        </w:tc>
        <w:tc>
          <w:tcPr>
            <w:tcW w:w="645" w:type="dxa"/>
            <w:tcMar>
              <w:top w:w="28" w:type="dxa"/>
              <w:bottom w:w="28" w:type="dxa"/>
            </w:tcMar>
            <w:vAlign w:val="center"/>
          </w:tcPr>
          <w:p w14:paraId="22848C47" w14:textId="77777777" w:rsidR="003A41A2" w:rsidRPr="000E0EE2" w:rsidRDefault="003A41A2" w:rsidP="003A41A2">
            <w:pPr>
              <w:pStyle w:val="Tabletext"/>
            </w:pPr>
            <w:r w:rsidRPr="000E0EE2">
              <w:t>3.3</w:t>
            </w:r>
          </w:p>
        </w:tc>
        <w:tc>
          <w:tcPr>
            <w:tcW w:w="5935" w:type="dxa"/>
            <w:tcMar>
              <w:top w:w="28" w:type="dxa"/>
              <w:bottom w:w="28" w:type="dxa"/>
            </w:tcMar>
          </w:tcPr>
          <w:p w14:paraId="52064F11" w14:textId="77777777" w:rsidR="003A41A2" w:rsidRPr="000E0EE2" w:rsidRDefault="003A41A2" w:rsidP="003A41A2">
            <w:pPr>
              <w:pStyle w:val="Tabletext"/>
            </w:pPr>
            <w:r w:rsidRPr="000E0EE2">
              <w:t>Colour used in marine lanterns</w:t>
            </w:r>
          </w:p>
        </w:tc>
        <w:tc>
          <w:tcPr>
            <w:tcW w:w="709" w:type="dxa"/>
            <w:tcMar>
              <w:top w:w="28" w:type="dxa"/>
              <w:bottom w:w="28" w:type="dxa"/>
            </w:tcMar>
          </w:tcPr>
          <w:p w14:paraId="57141FC2" w14:textId="77777777" w:rsidR="003A41A2" w:rsidRPr="000E0EE2" w:rsidRDefault="003A41A2" w:rsidP="003A41A2">
            <w:pPr>
              <w:pStyle w:val="Tabletext"/>
            </w:pPr>
            <w:r w:rsidRPr="000E0EE2">
              <w:t>1</w:t>
            </w:r>
          </w:p>
        </w:tc>
        <w:tc>
          <w:tcPr>
            <w:tcW w:w="2467" w:type="dxa"/>
            <w:vMerge/>
            <w:shd w:val="clear" w:color="auto" w:fill="auto"/>
            <w:tcMar>
              <w:top w:w="28" w:type="dxa"/>
              <w:bottom w:w="28" w:type="dxa"/>
            </w:tcMar>
          </w:tcPr>
          <w:p w14:paraId="3A13347C" w14:textId="77777777" w:rsidR="003A41A2" w:rsidRPr="000E0EE2" w:rsidRDefault="003A41A2" w:rsidP="003A41A2">
            <w:pPr>
              <w:pStyle w:val="Tabletext"/>
            </w:pPr>
          </w:p>
        </w:tc>
        <w:tc>
          <w:tcPr>
            <w:tcW w:w="716" w:type="dxa"/>
            <w:vMerge/>
            <w:tcMar>
              <w:top w:w="28" w:type="dxa"/>
              <w:bottom w:w="28" w:type="dxa"/>
            </w:tcMar>
          </w:tcPr>
          <w:p w14:paraId="0DD15F2D" w14:textId="77777777" w:rsidR="003A41A2" w:rsidRPr="000E0EE2" w:rsidRDefault="003A41A2" w:rsidP="003A41A2">
            <w:pPr>
              <w:pStyle w:val="Tabletext"/>
            </w:pPr>
          </w:p>
        </w:tc>
        <w:tc>
          <w:tcPr>
            <w:tcW w:w="750" w:type="dxa"/>
            <w:vMerge/>
          </w:tcPr>
          <w:p w14:paraId="343D0AEE" w14:textId="77777777" w:rsidR="003A41A2" w:rsidRPr="000E0EE2" w:rsidRDefault="003A41A2" w:rsidP="003A41A2">
            <w:pPr>
              <w:pStyle w:val="Tabletext"/>
            </w:pPr>
          </w:p>
        </w:tc>
      </w:tr>
      <w:tr w:rsidR="003A41A2" w:rsidRPr="000E0EE2" w14:paraId="5F1D568F" w14:textId="77777777" w:rsidTr="003A41A2">
        <w:trPr>
          <w:jc w:val="center"/>
        </w:trPr>
        <w:tc>
          <w:tcPr>
            <w:tcW w:w="587" w:type="dxa"/>
            <w:tcMar>
              <w:top w:w="28" w:type="dxa"/>
              <w:bottom w:w="28" w:type="dxa"/>
            </w:tcMar>
          </w:tcPr>
          <w:p w14:paraId="3601934A" w14:textId="77777777" w:rsidR="003A41A2" w:rsidRPr="000E0EE2" w:rsidRDefault="003A41A2" w:rsidP="003A41A2">
            <w:pPr>
              <w:pStyle w:val="Tabletext"/>
            </w:pPr>
          </w:p>
        </w:tc>
        <w:tc>
          <w:tcPr>
            <w:tcW w:w="645" w:type="dxa"/>
            <w:tcMar>
              <w:top w:w="28" w:type="dxa"/>
              <w:bottom w:w="28" w:type="dxa"/>
            </w:tcMar>
          </w:tcPr>
          <w:p w14:paraId="757C4789" w14:textId="77777777" w:rsidR="003A41A2" w:rsidRPr="000E0EE2" w:rsidRDefault="003A41A2" w:rsidP="003A41A2">
            <w:pPr>
              <w:pStyle w:val="Tabletext"/>
            </w:pPr>
            <w:r w:rsidRPr="000E0EE2">
              <w:t>3.4</w:t>
            </w:r>
          </w:p>
        </w:tc>
        <w:tc>
          <w:tcPr>
            <w:tcW w:w="5935" w:type="dxa"/>
            <w:tcMar>
              <w:top w:w="28" w:type="dxa"/>
              <w:bottom w:w="28" w:type="dxa"/>
            </w:tcMar>
          </w:tcPr>
          <w:p w14:paraId="3BD141D0" w14:textId="77777777" w:rsidR="003A41A2" w:rsidRPr="000E0EE2" w:rsidRDefault="003A41A2" w:rsidP="003A41A2">
            <w:pPr>
              <w:pStyle w:val="Tabletext"/>
            </w:pPr>
            <w:r w:rsidRPr="000E0EE2">
              <w:t xml:space="preserve">Light flashers and characteristics </w:t>
            </w:r>
          </w:p>
        </w:tc>
        <w:tc>
          <w:tcPr>
            <w:tcW w:w="709" w:type="dxa"/>
            <w:vMerge w:val="restart"/>
            <w:tcMar>
              <w:top w:w="28" w:type="dxa"/>
              <w:bottom w:w="28" w:type="dxa"/>
            </w:tcMar>
            <w:vAlign w:val="center"/>
          </w:tcPr>
          <w:p w14:paraId="65D6A9E4" w14:textId="77777777" w:rsidR="003A41A2" w:rsidRPr="000E0EE2" w:rsidRDefault="003A41A2" w:rsidP="003A41A2">
            <w:pPr>
              <w:pStyle w:val="Tabletext"/>
            </w:pPr>
            <w:r w:rsidRPr="000E0EE2">
              <w:t>2</w:t>
            </w:r>
          </w:p>
        </w:tc>
        <w:tc>
          <w:tcPr>
            <w:tcW w:w="2467" w:type="dxa"/>
            <w:vMerge w:val="restart"/>
            <w:shd w:val="clear" w:color="auto" w:fill="auto"/>
            <w:tcMar>
              <w:top w:w="28" w:type="dxa"/>
              <w:bottom w:w="28" w:type="dxa"/>
            </w:tcMar>
            <w:vAlign w:val="center"/>
          </w:tcPr>
          <w:p w14:paraId="77408E27" w14:textId="77777777" w:rsidR="003A41A2" w:rsidRPr="000E0EE2" w:rsidRDefault="003A41A2" w:rsidP="003A41A2">
            <w:pPr>
              <w:pStyle w:val="Tabletext"/>
            </w:pPr>
            <w:r w:rsidRPr="000E0EE2">
              <w:t>IALA WWA L2.3.4-6</w:t>
            </w:r>
          </w:p>
        </w:tc>
        <w:tc>
          <w:tcPr>
            <w:tcW w:w="716" w:type="dxa"/>
            <w:vMerge w:val="restart"/>
            <w:tcMar>
              <w:top w:w="28" w:type="dxa"/>
              <w:bottom w:w="28" w:type="dxa"/>
            </w:tcMar>
            <w:vAlign w:val="center"/>
          </w:tcPr>
          <w:p w14:paraId="029A77D1" w14:textId="77777777" w:rsidR="003A41A2" w:rsidRPr="000E0EE2" w:rsidRDefault="003A41A2" w:rsidP="003A41A2">
            <w:pPr>
              <w:pStyle w:val="Tabletext"/>
            </w:pPr>
            <w:r w:rsidRPr="000E0EE2">
              <w:t>12</w:t>
            </w:r>
          </w:p>
        </w:tc>
        <w:tc>
          <w:tcPr>
            <w:tcW w:w="750" w:type="dxa"/>
            <w:vMerge w:val="restart"/>
            <w:vAlign w:val="center"/>
          </w:tcPr>
          <w:p w14:paraId="7AF333F6" w14:textId="77777777" w:rsidR="003A41A2" w:rsidRPr="000E0EE2" w:rsidRDefault="003A41A2" w:rsidP="003A41A2">
            <w:pPr>
              <w:pStyle w:val="Tabletext"/>
            </w:pPr>
            <w:r w:rsidRPr="000E0EE2">
              <w:t>2</w:t>
            </w:r>
          </w:p>
        </w:tc>
      </w:tr>
      <w:tr w:rsidR="003A41A2" w:rsidRPr="000E0EE2" w14:paraId="3424645E" w14:textId="77777777" w:rsidTr="003A41A2">
        <w:trPr>
          <w:jc w:val="center"/>
        </w:trPr>
        <w:tc>
          <w:tcPr>
            <w:tcW w:w="587" w:type="dxa"/>
            <w:tcMar>
              <w:top w:w="28" w:type="dxa"/>
              <w:bottom w:w="28" w:type="dxa"/>
            </w:tcMar>
          </w:tcPr>
          <w:p w14:paraId="038E95FA" w14:textId="77777777" w:rsidR="003A41A2" w:rsidRPr="000E0EE2" w:rsidRDefault="003A41A2" w:rsidP="003A41A2">
            <w:pPr>
              <w:pStyle w:val="Tabletext"/>
            </w:pPr>
          </w:p>
        </w:tc>
        <w:tc>
          <w:tcPr>
            <w:tcW w:w="645" w:type="dxa"/>
            <w:tcMar>
              <w:top w:w="28" w:type="dxa"/>
              <w:bottom w:w="28" w:type="dxa"/>
            </w:tcMar>
            <w:vAlign w:val="center"/>
          </w:tcPr>
          <w:p w14:paraId="101C4C20" w14:textId="77777777" w:rsidR="003A41A2" w:rsidRPr="000E0EE2" w:rsidRDefault="003A41A2" w:rsidP="003A41A2">
            <w:pPr>
              <w:pStyle w:val="Tabletext"/>
            </w:pPr>
            <w:r w:rsidRPr="000E0EE2">
              <w:t>3.5</w:t>
            </w:r>
          </w:p>
        </w:tc>
        <w:tc>
          <w:tcPr>
            <w:tcW w:w="5935" w:type="dxa"/>
            <w:tcMar>
              <w:top w:w="28" w:type="dxa"/>
              <w:bottom w:w="28" w:type="dxa"/>
            </w:tcMar>
          </w:tcPr>
          <w:p w14:paraId="28A112DC" w14:textId="77777777" w:rsidR="003A41A2" w:rsidRPr="000E0EE2" w:rsidRDefault="003A41A2" w:rsidP="003A41A2">
            <w:pPr>
              <w:pStyle w:val="Tabletext"/>
            </w:pPr>
            <w:r w:rsidRPr="000E0EE2">
              <w:t>Lamp changers</w:t>
            </w:r>
          </w:p>
        </w:tc>
        <w:tc>
          <w:tcPr>
            <w:tcW w:w="709" w:type="dxa"/>
            <w:vMerge/>
            <w:tcMar>
              <w:top w:w="28" w:type="dxa"/>
              <w:bottom w:w="28" w:type="dxa"/>
            </w:tcMar>
          </w:tcPr>
          <w:p w14:paraId="465D5458" w14:textId="77777777" w:rsidR="003A41A2" w:rsidRPr="000E0EE2" w:rsidRDefault="003A41A2" w:rsidP="003A41A2">
            <w:pPr>
              <w:pStyle w:val="Tabletext"/>
            </w:pPr>
          </w:p>
        </w:tc>
        <w:tc>
          <w:tcPr>
            <w:tcW w:w="2467" w:type="dxa"/>
            <w:vMerge/>
            <w:shd w:val="clear" w:color="auto" w:fill="auto"/>
            <w:tcMar>
              <w:top w:w="28" w:type="dxa"/>
              <w:bottom w:w="28" w:type="dxa"/>
            </w:tcMar>
          </w:tcPr>
          <w:p w14:paraId="05798652" w14:textId="77777777" w:rsidR="003A41A2" w:rsidRPr="000E0EE2" w:rsidRDefault="003A41A2" w:rsidP="003A41A2">
            <w:pPr>
              <w:pStyle w:val="Tabletext"/>
            </w:pPr>
          </w:p>
        </w:tc>
        <w:tc>
          <w:tcPr>
            <w:tcW w:w="716" w:type="dxa"/>
            <w:vMerge/>
            <w:tcMar>
              <w:top w:w="28" w:type="dxa"/>
              <w:bottom w:w="28" w:type="dxa"/>
            </w:tcMar>
          </w:tcPr>
          <w:p w14:paraId="22229CCE" w14:textId="77777777" w:rsidR="003A41A2" w:rsidRPr="000E0EE2" w:rsidRDefault="003A41A2" w:rsidP="003A41A2">
            <w:pPr>
              <w:pStyle w:val="Tabletext"/>
            </w:pPr>
          </w:p>
        </w:tc>
        <w:tc>
          <w:tcPr>
            <w:tcW w:w="750" w:type="dxa"/>
            <w:vMerge/>
            <w:vAlign w:val="center"/>
          </w:tcPr>
          <w:p w14:paraId="24E65A56" w14:textId="77777777" w:rsidR="003A41A2" w:rsidRPr="000E0EE2" w:rsidRDefault="003A41A2" w:rsidP="003A41A2">
            <w:pPr>
              <w:pStyle w:val="Tabletext"/>
            </w:pPr>
          </w:p>
        </w:tc>
      </w:tr>
      <w:tr w:rsidR="003A41A2" w:rsidRPr="000E0EE2" w14:paraId="14E3815C" w14:textId="77777777" w:rsidTr="003A41A2">
        <w:trPr>
          <w:jc w:val="center"/>
        </w:trPr>
        <w:tc>
          <w:tcPr>
            <w:tcW w:w="587" w:type="dxa"/>
            <w:tcMar>
              <w:top w:w="28" w:type="dxa"/>
              <w:bottom w:w="28" w:type="dxa"/>
            </w:tcMar>
          </w:tcPr>
          <w:p w14:paraId="732B3CCB" w14:textId="77777777" w:rsidR="003A41A2" w:rsidRPr="000E0EE2" w:rsidRDefault="003A41A2" w:rsidP="003A41A2">
            <w:pPr>
              <w:pStyle w:val="Tabletext"/>
            </w:pPr>
          </w:p>
        </w:tc>
        <w:tc>
          <w:tcPr>
            <w:tcW w:w="645" w:type="dxa"/>
            <w:tcMar>
              <w:top w:w="28" w:type="dxa"/>
              <w:bottom w:w="28" w:type="dxa"/>
            </w:tcMar>
            <w:vAlign w:val="center"/>
          </w:tcPr>
          <w:p w14:paraId="5CC81EFF" w14:textId="77777777" w:rsidR="003A41A2" w:rsidRPr="000E0EE2" w:rsidRDefault="003A41A2" w:rsidP="003A41A2">
            <w:pPr>
              <w:pStyle w:val="Tabletext"/>
            </w:pPr>
            <w:r w:rsidRPr="000E0EE2">
              <w:t>3.6</w:t>
            </w:r>
          </w:p>
        </w:tc>
        <w:tc>
          <w:tcPr>
            <w:tcW w:w="5935" w:type="dxa"/>
            <w:tcMar>
              <w:top w:w="28" w:type="dxa"/>
              <w:bottom w:w="28" w:type="dxa"/>
            </w:tcMar>
          </w:tcPr>
          <w:p w14:paraId="045A022B" w14:textId="77777777" w:rsidR="003A41A2" w:rsidRPr="000E0EE2" w:rsidRDefault="003A41A2" w:rsidP="003A41A2">
            <w:pPr>
              <w:pStyle w:val="Tabletext"/>
            </w:pPr>
            <w:r w:rsidRPr="000E0EE2">
              <w:t>Self-contained (integrated power system) marine lanterns</w:t>
            </w:r>
          </w:p>
        </w:tc>
        <w:tc>
          <w:tcPr>
            <w:tcW w:w="709" w:type="dxa"/>
            <w:vMerge/>
            <w:tcMar>
              <w:top w:w="28" w:type="dxa"/>
              <w:bottom w:w="28" w:type="dxa"/>
            </w:tcMar>
          </w:tcPr>
          <w:p w14:paraId="0C11E3D2" w14:textId="77777777" w:rsidR="003A41A2" w:rsidRPr="000E0EE2" w:rsidRDefault="003A41A2" w:rsidP="003A41A2">
            <w:pPr>
              <w:pStyle w:val="Tabletext"/>
            </w:pPr>
          </w:p>
        </w:tc>
        <w:tc>
          <w:tcPr>
            <w:tcW w:w="2467" w:type="dxa"/>
            <w:vMerge/>
            <w:shd w:val="clear" w:color="auto" w:fill="auto"/>
            <w:tcMar>
              <w:top w:w="28" w:type="dxa"/>
              <w:bottom w:w="28" w:type="dxa"/>
            </w:tcMar>
          </w:tcPr>
          <w:p w14:paraId="255DAB9C" w14:textId="77777777" w:rsidR="003A41A2" w:rsidRPr="000E0EE2" w:rsidRDefault="003A41A2" w:rsidP="003A41A2">
            <w:pPr>
              <w:pStyle w:val="Tabletext"/>
            </w:pPr>
          </w:p>
        </w:tc>
        <w:tc>
          <w:tcPr>
            <w:tcW w:w="716" w:type="dxa"/>
            <w:vMerge/>
            <w:tcMar>
              <w:top w:w="28" w:type="dxa"/>
              <w:bottom w:w="28" w:type="dxa"/>
            </w:tcMar>
          </w:tcPr>
          <w:p w14:paraId="158D3B9E" w14:textId="77777777" w:rsidR="003A41A2" w:rsidRPr="000E0EE2" w:rsidRDefault="003A41A2" w:rsidP="003A41A2">
            <w:pPr>
              <w:pStyle w:val="Tabletext"/>
            </w:pPr>
          </w:p>
        </w:tc>
        <w:tc>
          <w:tcPr>
            <w:tcW w:w="750" w:type="dxa"/>
            <w:vMerge/>
          </w:tcPr>
          <w:p w14:paraId="6634DBDC" w14:textId="77777777" w:rsidR="003A41A2" w:rsidRPr="000E0EE2" w:rsidRDefault="003A41A2" w:rsidP="003A41A2">
            <w:pPr>
              <w:pStyle w:val="Tabletext"/>
            </w:pPr>
          </w:p>
        </w:tc>
      </w:tr>
      <w:tr w:rsidR="003A41A2" w:rsidRPr="000E0EE2" w14:paraId="17F8585C" w14:textId="77777777" w:rsidTr="003A41A2">
        <w:trPr>
          <w:jc w:val="center"/>
        </w:trPr>
        <w:tc>
          <w:tcPr>
            <w:tcW w:w="587" w:type="dxa"/>
            <w:tcMar>
              <w:top w:w="28" w:type="dxa"/>
              <w:bottom w:w="28" w:type="dxa"/>
            </w:tcMar>
          </w:tcPr>
          <w:p w14:paraId="76E65240" w14:textId="77777777" w:rsidR="003A41A2" w:rsidRPr="000E0EE2" w:rsidRDefault="003A41A2" w:rsidP="003A41A2">
            <w:pPr>
              <w:pStyle w:val="Tabletext"/>
            </w:pPr>
          </w:p>
        </w:tc>
        <w:tc>
          <w:tcPr>
            <w:tcW w:w="645" w:type="dxa"/>
            <w:tcMar>
              <w:top w:w="28" w:type="dxa"/>
              <w:bottom w:w="28" w:type="dxa"/>
            </w:tcMar>
            <w:vAlign w:val="center"/>
          </w:tcPr>
          <w:p w14:paraId="7CEE6B6A" w14:textId="77777777" w:rsidR="003A41A2" w:rsidRPr="000E0EE2" w:rsidRDefault="003A41A2" w:rsidP="003A41A2">
            <w:pPr>
              <w:pStyle w:val="Tabletext"/>
            </w:pPr>
            <w:r w:rsidRPr="000E0EE2">
              <w:t>3.7</w:t>
            </w:r>
          </w:p>
        </w:tc>
        <w:tc>
          <w:tcPr>
            <w:tcW w:w="5935" w:type="dxa"/>
            <w:tcMar>
              <w:top w:w="28" w:type="dxa"/>
              <w:bottom w:w="28" w:type="dxa"/>
            </w:tcMar>
          </w:tcPr>
          <w:p w14:paraId="619BBF9C" w14:textId="77777777" w:rsidR="003A41A2" w:rsidRPr="000E0EE2" w:rsidRDefault="003A41A2" w:rsidP="003A41A2">
            <w:pPr>
              <w:pStyle w:val="Tabletext"/>
            </w:pPr>
            <w:r w:rsidRPr="000E0EE2">
              <w:t>Rotating beacons</w:t>
            </w:r>
          </w:p>
        </w:tc>
        <w:tc>
          <w:tcPr>
            <w:tcW w:w="709" w:type="dxa"/>
            <w:vMerge w:val="restart"/>
            <w:tcMar>
              <w:top w:w="28" w:type="dxa"/>
              <w:bottom w:w="28" w:type="dxa"/>
            </w:tcMar>
            <w:vAlign w:val="center"/>
          </w:tcPr>
          <w:p w14:paraId="2F12B87D" w14:textId="77777777" w:rsidR="003A41A2" w:rsidRPr="000E0EE2" w:rsidRDefault="003A41A2" w:rsidP="003A41A2">
            <w:pPr>
              <w:pStyle w:val="Tabletext"/>
            </w:pPr>
            <w:r w:rsidRPr="000E0EE2">
              <w:t>2</w:t>
            </w:r>
          </w:p>
        </w:tc>
        <w:tc>
          <w:tcPr>
            <w:tcW w:w="2467" w:type="dxa"/>
            <w:vMerge w:val="restart"/>
            <w:shd w:val="clear" w:color="auto" w:fill="auto"/>
            <w:tcMar>
              <w:top w:w="28" w:type="dxa"/>
              <w:bottom w:w="28" w:type="dxa"/>
            </w:tcMar>
            <w:vAlign w:val="center"/>
          </w:tcPr>
          <w:p w14:paraId="7C3C4DB3" w14:textId="77777777" w:rsidR="003A41A2" w:rsidRPr="000E0EE2" w:rsidRDefault="003A41A2" w:rsidP="003A41A2">
            <w:pPr>
              <w:pStyle w:val="Tabletext"/>
            </w:pPr>
            <w:r w:rsidRPr="000E0EE2">
              <w:t>IALA WWA L2.3.7-8</w:t>
            </w:r>
          </w:p>
        </w:tc>
        <w:tc>
          <w:tcPr>
            <w:tcW w:w="716" w:type="dxa"/>
            <w:vMerge w:val="restart"/>
            <w:tcMar>
              <w:top w:w="28" w:type="dxa"/>
              <w:bottom w:w="28" w:type="dxa"/>
            </w:tcMar>
            <w:vAlign w:val="center"/>
          </w:tcPr>
          <w:p w14:paraId="307DD85F" w14:textId="77777777" w:rsidR="003A41A2" w:rsidRPr="000E0EE2" w:rsidRDefault="003A41A2" w:rsidP="003A41A2">
            <w:pPr>
              <w:pStyle w:val="Tabletext"/>
            </w:pPr>
            <w:r w:rsidRPr="000E0EE2">
              <w:t>18</w:t>
            </w:r>
          </w:p>
        </w:tc>
        <w:tc>
          <w:tcPr>
            <w:tcW w:w="750" w:type="dxa"/>
            <w:vMerge w:val="restart"/>
            <w:vAlign w:val="center"/>
          </w:tcPr>
          <w:p w14:paraId="66E2703A" w14:textId="77777777" w:rsidR="003A41A2" w:rsidRPr="000E0EE2" w:rsidRDefault="003A41A2" w:rsidP="003A41A2">
            <w:pPr>
              <w:pStyle w:val="Tabletext"/>
            </w:pPr>
            <w:r w:rsidRPr="000E0EE2">
              <w:t>3</w:t>
            </w:r>
          </w:p>
        </w:tc>
      </w:tr>
      <w:tr w:rsidR="003A41A2" w:rsidRPr="000E0EE2" w14:paraId="0B7A2F96" w14:textId="77777777" w:rsidTr="003A41A2">
        <w:trPr>
          <w:jc w:val="center"/>
        </w:trPr>
        <w:tc>
          <w:tcPr>
            <w:tcW w:w="587" w:type="dxa"/>
            <w:tcMar>
              <w:top w:w="28" w:type="dxa"/>
              <w:bottom w:w="28" w:type="dxa"/>
            </w:tcMar>
          </w:tcPr>
          <w:p w14:paraId="2D627B7E" w14:textId="77777777" w:rsidR="003A41A2" w:rsidRPr="000E0EE2" w:rsidRDefault="003A41A2" w:rsidP="003A41A2">
            <w:pPr>
              <w:pStyle w:val="Tabletext"/>
            </w:pPr>
          </w:p>
        </w:tc>
        <w:tc>
          <w:tcPr>
            <w:tcW w:w="645" w:type="dxa"/>
            <w:tcMar>
              <w:top w:w="28" w:type="dxa"/>
              <w:bottom w:w="28" w:type="dxa"/>
            </w:tcMar>
            <w:vAlign w:val="center"/>
          </w:tcPr>
          <w:p w14:paraId="362861D9" w14:textId="77777777" w:rsidR="003A41A2" w:rsidRPr="000E0EE2" w:rsidRDefault="003A41A2" w:rsidP="003A41A2">
            <w:pPr>
              <w:pStyle w:val="Tabletext"/>
            </w:pPr>
            <w:r w:rsidRPr="000E0EE2">
              <w:t>3.8</w:t>
            </w:r>
          </w:p>
        </w:tc>
        <w:tc>
          <w:tcPr>
            <w:tcW w:w="5935" w:type="dxa"/>
            <w:tcMar>
              <w:top w:w="28" w:type="dxa"/>
              <w:bottom w:w="28" w:type="dxa"/>
            </w:tcMar>
          </w:tcPr>
          <w:p w14:paraId="463E89D7" w14:textId="77777777" w:rsidR="003A41A2" w:rsidRPr="000E0EE2" w:rsidRDefault="003A41A2" w:rsidP="003A41A2">
            <w:pPr>
              <w:pStyle w:val="Tabletext"/>
            </w:pPr>
            <w:r w:rsidRPr="000E0EE2">
              <w:t>Classical lenses</w:t>
            </w:r>
          </w:p>
        </w:tc>
        <w:tc>
          <w:tcPr>
            <w:tcW w:w="709" w:type="dxa"/>
            <w:vMerge/>
            <w:tcMar>
              <w:top w:w="28" w:type="dxa"/>
              <w:bottom w:w="28" w:type="dxa"/>
            </w:tcMar>
          </w:tcPr>
          <w:p w14:paraId="683AC5EF" w14:textId="77777777" w:rsidR="003A41A2" w:rsidRPr="000E0EE2" w:rsidRDefault="003A41A2" w:rsidP="003A41A2">
            <w:pPr>
              <w:pStyle w:val="Tabletext"/>
            </w:pPr>
          </w:p>
        </w:tc>
        <w:tc>
          <w:tcPr>
            <w:tcW w:w="2467" w:type="dxa"/>
            <w:vMerge/>
            <w:shd w:val="clear" w:color="auto" w:fill="auto"/>
            <w:tcMar>
              <w:top w:w="28" w:type="dxa"/>
              <w:bottom w:w="28" w:type="dxa"/>
            </w:tcMar>
          </w:tcPr>
          <w:p w14:paraId="31C850F2" w14:textId="77777777" w:rsidR="003A41A2" w:rsidRPr="000E0EE2" w:rsidRDefault="003A41A2" w:rsidP="003A41A2">
            <w:pPr>
              <w:pStyle w:val="Tabletext"/>
            </w:pPr>
          </w:p>
        </w:tc>
        <w:tc>
          <w:tcPr>
            <w:tcW w:w="716" w:type="dxa"/>
            <w:vMerge/>
            <w:tcMar>
              <w:top w:w="28" w:type="dxa"/>
              <w:bottom w:w="28" w:type="dxa"/>
            </w:tcMar>
          </w:tcPr>
          <w:p w14:paraId="6CD615B3" w14:textId="77777777" w:rsidR="003A41A2" w:rsidRPr="000E0EE2" w:rsidRDefault="003A41A2" w:rsidP="003A41A2">
            <w:pPr>
              <w:pStyle w:val="Tabletext"/>
            </w:pPr>
          </w:p>
        </w:tc>
        <w:tc>
          <w:tcPr>
            <w:tcW w:w="750" w:type="dxa"/>
            <w:vMerge/>
          </w:tcPr>
          <w:p w14:paraId="6C0B604C" w14:textId="77777777" w:rsidR="003A41A2" w:rsidRPr="000E0EE2" w:rsidRDefault="003A41A2" w:rsidP="003A41A2">
            <w:pPr>
              <w:pStyle w:val="Tabletext"/>
            </w:pPr>
          </w:p>
        </w:tc>
      </w:tr>
      <w:tr w:rsidR="003A41A2" w:rsidRPr="000E0EE2" w14:paraId="322D111E" w14:textId="77777777" w:rsidTr="003A41A2">
        <w:trPr>
          <w:jc w:val="center"/>
        </w:trPr>
        <w:tc>
          <w:tcPr>
            <w:tcW w:w="587" w:type="dxa"/>
            <w:tcMar>
              <w:top w:w="28" w:type="dxa"/>
              <w:bottom w:w="28" w:type="dxa"/>
            </w:tcMar>
          </w:tcPr>
          <w:p w14:paraId="6980373A" w14:textId="77777777" w:rsidR="003A41A2" w:rsidRPr="000E0EE2" w:rsidRDefault="003A41A2" w:rsidP="003A41A2">
            <w:pPr>
              <w:pStyle w:val="Tabletext"/>
            </w:pPr>
          </w:p>
        </w:tc>
        <w:tc>
          <w:tcPr>
            <w:tcW w:w="645" w:type="dxa"/>
            <w:tcMar>
              <w:top w:w="28" w:type="dxa"/>
              <w:bottom w:w="28" w:type="dxa"/>
            </w:tcMar>
            <w:vAlign w:val="center"/>
          </w:tcPr>
          <w:p w14:paraId="76D38C93" w14:textId="77777777" w:rsidR="003A41A2" w:rsidRPr="000E0EE2" w:rsidRDefault="003A41A2" w:rsidP="003A41A2">
            <w:pPr>
              <w:pStyle w:val="Tabletext"/>
            </w:pPr>
            <w:r w:rsidRPr="000E0EE2">
              <w:t>3.9</w:t>
            </w:r>
          </w:p>
        </w:tc>
        <w:tc>
          <w:tcPr>
            <w:tcW w:w="5935" w:type="dxa"/>
            <w:tcMar>
              <w:top w:w="28" w:type="dxa"/>
              <w:bottom w:w="28" w:type="dxa"/>
            </w:tcMar>
          </w:tcPr>
          <w:p w14:paraId="2CC4E1CF" w14:textId="77777777" w:rsidR="003A41A2" w:rsidRPr="000E0EE2" w:rsidRDefault="003A41A2" w:rsidP="003A41A2">
            <w:pPr>
              <w:pStyle w:val="Tabletext"/>
            </w:pPr>
            <w:r w:rsidRPr="000E0EE2">
              <w:t>Maintenance of mercury rotating optics</w:t>
            </w:r>
          </w:p>
        </w:tc>
        <w:tc>
          <w:tcPr>
            <w:tcW w:w="709" w:type="dxa"/>
            <w:tcMar>
              <w:top w:w="28" w:type="dxa"/>
              <w:bottom w:w="28" w:type="dxa"/>
            </w:tcMar>
          </w:tcPr>
          <w:p w14:paraId="18178629" w14:textId="77777777" w:rsidR="003A41A2" w:rsidRPr="000E0EE2" w:rsidRDefault="003A41A2" w:rsidP="003A41A2">
            <w:pPr>
              <w:pStyle w:val="Tabletext"/>
            </w:pPr>
            <w:r w:rsidRPr="000E0EE2">
              <w:t>1</w:t>
            </w:r>
          </w:p>
        </w:tc>
        <w:tc>
          <w:tcPr>
            <w:tcW w:w="2467" w:type="dxa"/>
            <w:shd w:val="clear" w:color="auto" w:fill="auto"/>
            <w:tcMar>
              <w:top w:w="28" w:type="dxa"/>
              <w:bottom w:w="28" w:type="dxa"/>
            </w:tcMar>
            <w:vAlign w:val="center"/>
          </w:tcPr>
          <w:p w14:paraId="5982A311" w14:textId="77777777" w:rsidR="003A41A2" w:rsidRPr="000E0EE2" w:rsidRDefault="003A41A2" w:rsidP="003A41A2">
            <w:pPr>
              <w:pStyle w:val="Tabletext"/>
            </w:pPr>
            <w:r w:rsidRPr="000E0EE2">
              <w:t>IALA WWA L2.3.9</w:t>
            </w:r>
          </w:p>
        </w:tc>
        <w:tc>
          <w:tcPr>
            <w:tcW w:w="716" w:type="dxa"/>
            <w:tcMar>
              <w:top w:w="28" w:type="dxa"/>
              <w:bottom w:w="28" w:type="dxa"/>
            </w:tcMar>
          </w:tcPr>
          <w:p w14:paraId="03B6AAA8" w14:textId="77777777" w:rsidR="003A41A2" w:rsidRPr="000E0EE2" w:rsidRDefault="003A41A2" w:rsidP="003A41A2">
            <w:pPr>
              <w:pStyle w:val="Tabletext"/>
            </w:pPr>
            <w:r w:rsidRPr="000E0EE2">
              <w:t>18</w:t>
            </w:r>
          </w:p>
        </w:tc>
        <w:tc>
          <w:tcPr>
            <w:tcW w:w="750" w:type="dxa"/>
          </w:tcPr>
          <w:p w14:paraId="11BD9C97" w14:textId="77777777" w:rsidR="003A41A2" w:rsidRPr="000E0EE2" w:rsidRDefault="003A41A2" w:rsidP="003A41A2">
            <w:pPr>
              <w:pStyle w:val="Tabletext"/>
            </w:pPr>
            <w:r w:rsidRPr="000E0EE2">
              <w:t>3</w:t>
            </w:r>
          </w:p>
        </w:tc>
      </w:tr>
      <w:tr w:rsidR="003A41A2" w:rsidRPr="000E0EE2" w14:paraId="2E75C499" w14:textId="77777777" w:rsidTr="003A41A2">
        <w:trPr>
          <w:jc w:val="center"/>
        </w:trPr>
        <w:tc>
          <w:tcPr>
            <w:tcW w:w="587" w:type="dxa"/>
            <w:tcMar>
              <w:top w:w="28" w:type="dxa"/>
              <w:bottom w:w="28" w:type="dxa"/>
            </w:tcMar>
          </w:tcPr>
          <w:p w14:paraId="05F67196" w14:textId="77777777" w:rsidR="003A41A2" w:rsidRPr="000E0EE2" w:rsidRDefault="003A41A2" w:rsidP="003A41A2">
            <w:pPr>
              <w:pStyle w:val="Tabletext"/>
            </w:pPr>
          </w:p>
        </w:tc>
        <w:tc>
          <w:tcPr>
            <w:tcW w:w="645" w:type="dxa"/>
            <w:tcMar>
              <w:top w:w="28" w:type="dxa"/>
              <w:bottom w:w="28" w:type="dxa"/>
            </w:tcMar>
            <w:vAlign w:val="center"/>
          </w:tcPr>
          <w:p w14:paraId="5A70381F" w14:textId="77777777" w:rsidR="003A41A2" w:rsidRPr="000E0EE2" w:rsidRDefault="003A41A2" w:rsidP="003A41A2">
            <w:pPr>
              <w:pStyle w:val="Tabletext"/>
            </w:pPr>
            <w:r w:rsidRPr="000E0EE2">
              <w:t>3.10</w:t>
            </w:r>
          </w:p>
        </w:tc>
        <w:tc>
          <w:tcPr>
            <w:tcW w:w="5935" w:type="dxa"/>
            <w:tcMar>
              <w:top w:w="28" w:type="dxa"/>
              <w:bottom w:w="28" w:type="dxa"/>
            </w:tcMar>
          </w:tcPr>
          <w:p w14:paraId="1E25D2AF" w14:textId="77777777" w:rsidR="003A41A2" w:rsidRPr="000E0EE2" w:rsidRDefault="003A41A2" w:rsidP="003A41A2">
            <w:pPr>
              <w:pStyle w:val="Tabletext"/>
            </w:pPr>
            <w:r w:rsidRPr="000E0EE2">
              <w:t>Range, sector and Precision Direction lights</w:t>
            </w:r>
          </w:p>
        </w:tc>
        <w:tc>
          <w:tcPr>
            <w:tcW w:w="709" w:type="dxa"/>
            <w:tcMar>
              <w:top w:w="28" w:type="dxa"/>
              <w:bottom w:w="28" w:type="dxa"/>
            </w:tcMar>
          </w:tcPr>
          <w:p w14:paraId="2C1039C0" w14:textId="77777777" w:rsidR="003A41A2" w:rsidRPr="000E0EE2" w:rsidRDefault="003A41A2" w:rsidP="003A41A2">
            <w:pPr>
              <w:pStyle w:val="Tabletext"/>
            </w:pPr>
            <w:r w:rsidRPr="000E0EE2">
              <w:t>1</w:t>
            </w:r>
          </w:p>
        </w:tc>
        <w:tc>
          <w:tcPr>
            <w:tcW w:w="2467" w:type="dxa"/>
            <w:shd w:val="clear" w:color="auto" w:fill="auto"/>
            <w:tcMar>
              <w:top w:w="28" w:type="dxa"/>
              <w:bottom w:w="28" w:type="dxa"/>
            </w:tcMar>
          </w:tcPr>
          <w:p w14:paraId="05843ABE" w14:textId="77777777" w:rsidR="003A41A2" w:rsidRPr="000E0EE2" w:rsidRDefault="003A41A2" w:rsidP="003A41A2">
            <w:pPr>
              <w:pStyle w:val="Tabletext"/>
            </w:pPr>
            <w:r w:rsidRPr="000E0EE2">
              <w:t>IALA WWA L2.3.10</w:t>
            </w:r>
          </w:p>
        </w:tc>
        <w:tc>
          <w:tcPr>
            <w:tcW w:w="716" w:type="dxa"/>
            <w:tcMar>
              <w:top w:w="28" w:type="dxa"/>
              <w:bottom w:w="28" w:type="dxa"/>
            </w:tcMar>
          </w:tcPr>
          <w:p w14:paraId="3CCE4325" w14:textId="77777777" w:rsidR="003A41A2" w:rsidRPr="000E0EE2" w:rsidRDefault="003A41A2" w:rsidP="003A41A2">
            <w:pPr>
              <w:pStyle w:val="Tabletext"/>
            </w:pPr>
            <w:r w:rsidRPr="000E0EE2">
              <w:t>18</w:t>
            </w:r>
          </w:p>
        </w:tc>
        <w:tc>
          <w:tcPr>
            <w:tcW w:w="750" w:type="dxa"/>
          </w:tcPr>
          <w:p w14:paraId="4FF2BE27" w14:textId="77777777" w:rsidR="003A41A2" w:rsidRPr="000E0EE2" w:rsidRDefault="003A41A2" w:rsidP="003A41A2">
            <w:pPr>
              <w:pStyle w:val="Tabletext"/>
            </w:pPr>
            <w:r w:rsidRPr="000E0EE2">
              <w:t>3</w:t>
            </w:r>
          </w:p>
        </w:tc>
      </w:tr>
    </w:tbl>
    <w:p w14:paraId="7703E0AB" w14:textId="77777777" w:rsidR="00BE075E" w:rsidRPr="000E0EE2" w:rsidRDefault="00BE075E" w:rsidP="003A41A2">
      <w:pPr>
        <w:pStyle w:val="BodyText"/>
        <w:jc w:val="center"/>
      </w:pPr>
    </w:p>
    <w:p w14:paraId="6ACEFE13" w14:textId="77777777" w:rsidR="003A41A2" w:rsidRPr="000E0EE2" w:rsidRDefault="003A41A2">
      <w:pPr>
        <w:spacing w:after="200" w:line="276" w:lineRule="auto"/>
        <w:rPr>
          <w:sz w:val="22"/>
        </w:rPr>
      </w:pPr>
      <w:r w:rsidRPr="000E0EE2">
        <w:br w:type="page"/>
      </w:r>
    </w:p>
    <w:p w14:paraId="21F605C8" w14:textId="77777777" w:rsidR="003A41A2" w:rsidRPr="000E0EE2" w:rsidRDefault="003A41A2" w:rsidP="003A41A2">
      <w:pPr>
        <w:pStyle w:val="Heading1"/>
        <w:rPr>
          <w:rFonts w:ascii="Calibri" w:hAnsi="Calibri" w:cs="Arial"/>
        </w:rPr>
      </w:pPr>
      <w:bookmarkStart w:id="80" w:name="_Toc431993300"/>
      <w:bookmarkStart w:id="81" w:name="_Toc449336803"/>
      <w:r w:rsidRPr="000E0EE2">
        <w:rPr>
          <w:rFonts w:ascii="Calibri" w:hAnsi="Calibri" w:cs="Arial"/>
        </w:rPr>
        <w:lastRenderedPageBreak/>
        <w:t>MODEL COURSE TEACHING SYLLABUS FOR AtoN LEVEL 2 TECHNICIANS – MODULE 4 – Sound Signals</w:t>
      </w:r>
      <w:bookmarkEnd w:id="80"/>
      <w:bookmarkEnd w:id="81"/>
    </w:p>
    <w:p w14:paraId="76488C44" w14:textId="77777777" w:rsidR="003A41A2" w:rsidRPr="000E0EE2" w:rsidRDefault="003A41A2" w:rsidP="003A41A2">
      <w:pPr>
        <w:pStyle w:val="Heading1separatationline"/>
      </w:pPr>
    </w:p>
    <w:p w14:paraId="5839F8E6" w14:textId="77777777" w:rsidR="003A41A2" w:rsidRPr="000E0EE2" w:rsidRDefault="003A41A2" w:rsidP="003A41A2">
      <w:pPr>
        <w:pStyle w:val="Tablecaption"/>
        <w:jc w:val="center"/>
      </w:pPr>
      <w:bookmarkStart w:id="82" w:name="_Toc196487042"/>
      <w:bookmarkStart w:id="83" w:name="_Toc196487105"/>
      <w:bookmarkStart w:id="84" w:name="_Toc196487127"/>
      <w:bookmarkStart w:id="85" w:name="_Toc369087495"/>
      <w:bookmarkStart w:id="86" w:name="_Toc449336816"/>
      <w:r w:rsidRPr="000E0EE2">
        <w:rPr>
          <w:rFonts w:ascii="Calibri" w:hAnsi="Calibri" w:cs="Arial"/>
        </w:rPr>
        <w:t>Teaching Syllabus Module 4 – Sound Signals</w:t>
      </w:r>
      <w:bookmarkEnd w:id="82"/>
      <w:bookmarkEnd w:id="83"/>
      <w:bookmarkEnd w:id="84"/>
      <w:bookmarkEnd w:id="85"/>
      <w:bookmarkEnd w:id="86"/>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
        <w:gridCol w:w="696"/>
        <w:gridCol w:w="5935"/>
        <w:gridCol w:w="709"/>
        <w:gridCol w:w="2563"/>
        <w:gridCol w:w="747"/>
        <w:gridCol w:w="809"/>
      </w:tblGrid>
      <w:tr w:rsidR="003805E4" w:rsidRPr="000E0EE2" w14:paraId="1134F650" w14:textId="77777777" w:rsidTr="003805E4">
        <w:trPr>
          <w:cantSplit/>
          <w:trHeight w:val="1578"/>
          <w:jc w:val="center"/>
        </w:trPr>
        <w:tc>
          <w:tcPr>
            <w:tcW w:w="587" w:type="dxa"/>
            <w:tcMar>
              <w:top w:w="28" w:type="dxa"/>
              <w:bottom w:w="28" w:type="dxa"/>
            </w:tcMar>
            <w:textDirection w:val="btLr"/>
            <w:vAlign w:val="center"/>
          </w:tcPr>
          <w:p w14:paraId="430E747C" w14:textId="77777777" w:rsidR="003A41A2" w:rsidRPr="000E0EE2" w:rsidRDefault="003A41A2" w:rsidP="003A41A2">
            <w:pPr>
              <w:pStyle w:val="Tableheading"/>
              <w:rPr>
                <w:lang w:val="en-GB"/>
              </w:rPr>
            </w:pPr>
            <w:r w:rsidRPr="000E0EE2">
              <w:rPr>
                <w:lang w:val="en-GB"/>
              </w:rPr>
              <w:t>Module</w:t>
            </w:r>
          </w:p>
        </w:tc>
        <w:tc>
          <w:tcPr>
            <w:tcW w:w="696" w:type="dxa"/>
            <w:tcMar>
              <w:top w:w="28" w:type="dxa"/>
              <w:bottom w:w="28" w:type="dxa"/>
            </w:tcMar>
            <w:textDirection w:val="btLr"/>
            <w:vAlign w:val="center"/>
          </w:tcPr>
          <w:p w14:paraId="1C97863A" w14:textId="77777777" w:rsidR="003A41A2" w:rsidRPr="000E0EE2" w:rsidRDefault="003A41A2" w:rsidP="003A41A2">
            <w:pPr>
              <w:pStyle w:val="Tableheading"/>
              <w:rPr>
                <w:lang w:val="en-GB"/>
              </w:rPr>
            </w:pPr>
            <w:r w:rsidRPr="000E0EE2">
              <w:rPr>
                <w:lang w:val="en-GB"/>
              </w:rPr>
              <w:t>Element</w:t>
            </w:r>
          </w:p>
        </w:tc>
        <w:tc>
          <w:tcPr>
            <w:tcW w:w="5935" w:type="dxa"/>
            <w:tcMar>
              <w:top w:w="28" w:type="dxa"/>
              <w:bottom w:w="28" w:type="dxa"/>
            </w:tcMar>
            <w:vAlign w:val="center"/>
          </w:tcPr>
          <w:p w14:paraId="7C0515FD" w14:textId="77777777" w:rsidR="003A41A2" w:rsidRPr="000E0EE2" w:rsidRDefault="003A41A2" w:rsidP="003A41A2">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6A299094" w14:textId="77777777" w:rsidR="003A41A2" w:rsidRPr="000E0EE2" w:rsidRDefault="003A41A2" w:rsidP="003A41A2">
            <w:pPr>
              <w:pStyle w:val="Tableheading"/>
              <w:rPr>
                <w:lang w:val="en-GB"/>
              </w:rPr>
            </w:pPr>
            <w:r w:rsidRPr="000E0EE2">
              <w:rPr>
                <w:lang w:val="en-GB"/>
              </w:rPr>
              <w:t>Level of Competence</w:t>
            </w:r>
          </w:p>
        </w:tc>
        <w:tc>
          <w:tcPr>
            <w:tcW w:w="2563" w:type="dxa"/>
            <w:tcMar>
              <w:top w:w="28" w:type="dxa"/>
              <w:bottom w:w="28" w:type="dxa"/>
            </w:tcMar>
            <w:vAlign w:val="center"/>
          </w:tcPr>
          <w:p w14:paraId="579C7FC4" w14:textId="77777777" w:rsidR="003A41A2" w:rsidRPr="000E0EE2" w:rsidRDefault="003A41A2" w:rsidP="003A41A2">
            <w:pPr>
              <w:pStyle w:val="Tableheading"/>
              <w:jc w:val="center"/>
              <w:rPr>
                <w:lang w:val="en-GB"/>
              </w:rPr>
            </w:pPr>
            <w:r w:rsidRPr="000E0EE2">
              <w:rPr>
                <w:lang w:val="en-GB"/>
              </w:rPr>
              <w:t>Model Course</w:t>
            </w:r>
          </w:p>
        </w:tc>
        <w:tc>
          <w:tcPr>
            <w:tcW w:w="747" w:type="dxa"/>
            <w:tcMar>
              <w:top w:w="28" w:type="dxa"/>
              <w:bottom w:w="28" w:type="dxa"/>
            </w:tcMar>
            <w:textDirection w:val="btLr"/>
            <w:vAlign w:val="center"/>
          </w:tcPr>
          <w:p w14:paraId="29DE61AA" w14:textId="77777777" w:rsidR="003A41A2" w:rsidRPr="000E0EE2" w:rsidRDefault="003A41A2" w:rsidP="003A41A2">
            <w:pPr>
              <w:pStyle w:val="Tableheading"/>
              <w:rPr>
                <w:lang w:val="en-GB"/>
              </w:rPr>
            </w:pPr>
            <w:r w:rsidRPr="000E0EE2">
              <w:rPr>
                <w:lang w:val="en-GB"/>
              </w:rPr>
              <w:t>Total Duration (hours)</w:t>
            </w:r>
          </w:p>
        </w:tc>
        <w:tc>
          <w:tcPr>
            <w:tcW w:w="809" w:type="dxa"/>
            <w:textDirection w:val="btLr"/>
          </w:tcPr>
          <w:p w14:paraId="535579F8" w14:textId="77777777" w:rsidR="003A41A2" w:rsidRPr="000E0EE2" w:rsidRDefault="003A41A2" w:rsidP="003A41A2">
            <w:pPr>
              <w:pStyle w:val="Tableheading"/>
              <w:rPr>
                <w:lang w:val="en-GB"/>
              </w:rPr>
            </w:pPr>
            <w:r w:rsidRPr="000E0EE2">
              <w:rPr>
                <w:lang w:val="en-GB"/>
              </w:rPr>
              <w:t>Total Duration (Days)</w:t>
            </w:r>
          </w:p>
        </w:tc>
      </w:tr>
      <w:tr w:rsidR="003805E4" w:rsidRPr="000E0EE2" w14:paraId="19C88FD0" w14:textId="77777777" w:rsidTr="003805E4">
        <w:trPr>
          <w:jc w:val="center"/>
        </w:trPr>
        <w:tc>
          <w:tcPr>
            <w:tcW w:w="587" w:type="dxa"/>
            <w:tcMar>
              <w:top w:w="28" w:type="dxa"/>
              <w:bottom w:w="28" w:type="dxa"/>
            </w:tcMar>
          </w:tcPr>
          <w:p w14:paraId="37DA1F06" w14:textId="77777777" w:rsidR="003A41A2" w:rsidRPr="000E0EE2" w:rsidRDefault="003A41A2" w:rsidP="003A41A2">
            <w:pPr>
              <w:pStyle w:val="Tabletext"/>
            </w:pPr>
            <w:r w:rsidRPr="000E0EE2">
              <w:t>4</w:t>
            </w:r>
          </w:p>
        </w:tc>
        <w:tc>
          <w:tcPr>
            <w:tcW w:w="696" w:type="dxa"/>
            <w:shd w:val="clear" w:color="auto" w:fill="00AFAA"/>
            <w:tcMar>
              <w:top w:w="28" w:type="dxa"/>
              <w:bottom w:w="28" w:type="dxa"/>
            </w:tcMar>
          </w:tcPr>
          <w:p w14:paraId="45E4F95A" w14:textId="77777777" w:rsidR="003A41A2" w:rsidRPr="000E0EE2" w:rsidRDefault="003A41A2" w:rsidP="003A41A2">
            <w:pPr>
              <w:pStyle w:val="Tabletext"/>
            </w:pPr>
          </w:p>
        </w:tc>
        <w:tc>
          <w:tcPr>
            <w:tcW w:w="5935" w:type="dxa"/>
            <w:tcMar>
              <w:top w:w="28" w:type="dxa"/>
              <w:bottom w:w="28" w:type="dxa"/>
            </w:tcMar>
          </w:tcPr>
          <w:p w14:paraId="7C3ED92B" w14:textId="77777777" w:rsidR="003A41A2" w:rsidRPr="000E0EE2" w:rsidRDefault="003A41A2" w:rsidP="003A41A2">
            <w:pPr>
              <w:pStyle w:val="Tabletext"/>
            </w:pPr>
            <w:r w:rsidRPr="000E0EE2">
              <w:t>Sound Signals</w:t>
            </w:r>
          </w:p>
        </w:tc>
        <w:tc>
          <w:tcPr>
            <w:tcW w:w="709" w:type="dxa"/>
            <w:shd w:val="clear" w:color="auto" w:fill="00AFAA"/>
            <w:tcMar>
              <w:top w:w="28" w:type="dxa"/>
              <w:bottom w:w="28" w:type="dxa"/>
            </w:tcMar>
          </w:tcPr>
          <w:p w14:paraId="121E40E8" w14:textId="77777777" w:rsidR="003A41A2" w:rsidRPr="000E0EE2" w:rsidRDefault="003A41A2" w:rsidP="003A41A2">
            <w:pPr>
              <w:pStyle w:val="Tabletext"/>
            </w:pPr>
          </w:p>
        </w:tc>
        <w:tc>
          <w:tcPr>
            <w:tcW w:w="2563" w:type="dxa"/>
            <w:shd w:val="clear" w:color="auto" w:fill="00AFAA"/>
            <w:tcMar>
              <w:top w:w="28" w:type="dxa"/>
              <w:bottom w:w="28" w:type="dxa"/>
            </w:tcMar>
          </w:tcPr>
          <w:p w14:paraId="2DACC88B" w14:textId="77777777" w:rsidR="003A41A2" w:rsidRPr="000E0EE2" w:rsidRDefault="003A41A2" w:rsidP="003A41A2">
            <w:pPr>
              <w:pStyle w:val="Tabletext"/>
            </w:pPr>
          </w:p>
        </w:tc>
        <w:tc>
          <w:tcPr>
            <w:tcW w:w="747" w:type="dxa"/>
            <w:shd w:val="clear" w:color="auto" w:fill="00AFAA"/>
            <w:tcMar>
              <w:top w:w="28" w:type="dxa"/>
              <w:bottom w:w="28" w:type="dxa"/>
            </w:tcMar>
          </w:tcPr>
          <w:p w14:paraId="5896422E" w14:textId="77777777" w:rsidR="003A41A2" w:rsidRPr="000E0EE2" w:rsidRDefault="003A41A2" w:rsidP="003A41A2">
            <w:pPr>
              <w:pStyle w:val="Tabletext"/>
            </w:pPr>
          </w:p>
        </w:tc>
        <w:tc>
          <w:tcPr>
            <w:tcW w:w="809" w:type="dxa"/>
            <w:shd w:val="clear" w:color="auto" w:fill="00AFAA"/>
          </w:tcPr>
          <w:p w14:paraId="1775B5B5" w14:textId="77777777" w:rsidR="003A41A2" w:rsidRPr="000E0EE2" w:rsidRDefault="003A41A2" w:rsidP="003A41A2">
            <w:pPr>
              <w:pStyle w:val="Tabletext"/>
            </w:pPr>
          </w:p>
        </w:tc>
      </w:tr>
      <w:tr w:rsidR="003805E4" w:rsidRPr="000E0EE2" w14:paraId="78FCA6D3" w14:textId="77777777" w:rsidTr="003805E4">
        <w:trPr>
          <w:jc w:val="center"/>
        </w:trPr>
        <w:tc>
          <w:tcPr>
            <w:tcW w:w="587" w:type="dxa"/>
            <w:tcMar>
              <w:top w:w="28" w:type="dxa"/>
              <w:bottom w:w="28" w:type="dxa"/>
            </w:tcMar>
          </w:tcPr>
          <w:p w14:paraId="3E41D4BC" w14:textId="77777777" w:rsidR="003A41A2" w:rsidRPr="000E0EE2" w:rsidRDefault="003A41A2" w:rsidP="003A41A2">
            <w:pPr>
              <w:pStyle w:val="Tabletext"/>
            </w:pPr>
          </w:p>
        </w:tc>
        <w:tc>
          <w:tcPr>
            <w:tcW w:w="696" w:type="dxa"/>
            <w:tcMar>
              <w:top w:w="28" w:type="dxa"/>
              <w:bottom w:w="28" w:type="dxa"/>
            </w:tcMar>
          </w:tcPr>
          <w:p w14:paraId="7E8B16A5" w14:textId="77777777" w:rsidR="003A41A2" w:rsidRPr="000E0EE2" w:rsidRDefault="003A41A2" w:rsidP="003A41A2">
            <w:pPr>
              <w:pStyle w:val="Tabletext"/>
            </w:pPr>
            <w:r w:rsidRPr="000E0EE2">
              <w:t>4.1</w:t>
            </w:r>
          </w:p>
        </w:tc>
        <w:tc>
          <w:tcPr>
            <w:tcW w:w="5935" w:type="dxa"/>
            <w:tcMar>
              <w:top w:w="28" w:type="dxa"/>
              <w:bottom w:w="28" w:type="dxa"/>
            </w:tcMar>
          </w:tcPr>
          <w:p w14:paraId="38F0BCCA" w14:textId="77777777" w:rsidR="003A41A2" w:rsidRPr="000E0EE2" w:rsidRDefault="003A41A2" w:rsidP="003A41A2">
            <w:pPr>
              <w:pStyle w:val="Tabletext"/>
            </w:pPr>
            <w:r w:rsidRPr="000E0EE2">
              <w:t>Sound signals (general)</w:t>
            </w:r>
          </w:p>
        </w:tc>
        <w:tc>
          <w:tcPr>
            <w:tcW w:w="709" w:type="dxa"/>
            <w:tcMar>
              <w:top w:w="28" w:type="dxa"/>
              <w:bottom w:w="28" w:type="dxa"/>
            </w:tcMar>
          </w:tcPr>
          <w:p w14:paraId="06876D2C" w14:textId="77777777" w:rsidR="003A41A2" w:rsidRPr="000E0EE2" w:rsidRDefault="003A41A2" w:rsidP="003A41A2">
            <w:pPr>
              <w:pStyle w:val="Tabletext"/>
            </w:pPr>
            <w:r w:rsidRPr="000E0EE2">
              <w:t>1</w:t>
            </w:r>
          </w:p>
        </w:tc>
        <w:tc>
          <w:tcPr>
            <w:tcW w:w="2563" w:type="dxa"/>
            <w:vMerge w:val="restart"/>
            <w:shd w:val="clear" w:color="auto" w:fill="auto"/>
            <w:tcMar>
              <w:top w:w="28" w:type="dxa"/>
              <w:bottom w:w="28" w:type="dxa"/>
            </w:tcMar>
            <w:vAlign w:val="center"/>
          </w:tcPr>
          <w:p w14:paraId="1473F805" w14:textId="77777777" w:rsidR="003A41A2" w:rsidRPr="000E0EE2" w:rsidRDefault="003A41A2" w:rsidP="003A41A2">
            <w:pPr>
              <w:pStyle w:val="Tabletext"/>
            </w:pPr>
            <w:r w:rsidRPr="000E0EE2">
              <w:t>IALA WWA L2.4.1-2</w:t>
            </w:r>
          </w:p>
        </w:tc>
        <w:tc>
          <w:tcPr>
            <w:tcW w:w="747" w:type="dxa"/>
            <w:vMerge w:val="restart"/>
            <w:tcMar>
              <w:top w:w="28" w:type="dxa"/>
              <w:bottom w:w="28" w:type="dxa"/>
            </w:tcMar>
            <w:vAlign w:val="center"/>
          </w:tcPr>
          <w:p w14:paraId="3FFE92C9" w14:textId="77777777" w:rsidR="003A41A2" w:rsidRPr="000E0EE2" w:rsidRDefault="003A41A2" w:rsidP="003A41A2">
            <w:pPr>
              <w:pStyle w:val="Tabletext"/>
            </w:pPr>
            <w:r w:rsidRPr="000E0EE2">
              <w:t>6</w:t>
            </w:r>
          </w:p>
        </w:tc>
        <w:tc>
          <w:tcPr>
            <w:tcW w:w="809" w:type="dxa"/>
            <w:vMerge w:val="restart"/>
            <w:vAlign w:val="center"/>
          </w:tcPr>
          <w:p w14:paraId="245200FD" w14:textId="77777777" w:rsidR="003A41A2" w:rsidRPr="000E0EE2" w:rsidRDefault="003A41A2" w:rsidP="003A41A2">
            <w:pPr>
              <w:pStyle w:val="Tabletext"/>
            </w:pPr>
            <w:r w:rsidRPr="000E0EE2">
              <w:t>1</w:t>
            </w:r>
          </w:p>
        </w:tc>
      </w:tr>
      <w:tr w:rsidR="003805E4" w:rsidRPr="000E0EE2" w14:paraId="45A7E4BB" w14:textId="77777777" w:rsidTr="003805E4">
        <w:trPr>
          <w:jc w:val="center"/>
        </w:trPr>
        <w:tc>
          <w:tcPr>
            <w:tcW w:w="587" w:type="dxa"/>
            <w:tcMar>
              <w:top w:w="28" w:type="dxa"/>
              <w:bottom w:w="28" w:type="dxa"/>
            </w:tcMar>
          </w:tcPr>
          <w:p w14:paraId="0F98E058" w14:textId="77777777" w:rsidR="003A41A2" w:rsidRPr="000E0EE2" w:rsidRDefault="003A41A2" w:rsidP="003A41A2">
            <w:pPr>
              <w:pStyle w:val="Tabletext"/>
            </w:pPr>
          </w:p>
        </w:tc>
        <w:tc>
          <w:tcPr>
            <w:tcW w:w="696" w:type="dxa"/>
            <w:tcMar>
              <w:top w:w="28" w:type="dxa"/>
              <w:bottom w:w="28" w:type="dxa"/>
            </w:tcMar>
          </w:tcPr>
          <w:p w14:paraId="76E354D3" w14:textId="77777777" w:rsidR="003A41A2" w:rsidRPr="000E0EE2" w:rsidRDefault="003A41A2" w:rsidP="003A41A2">
            <w:pPr>
              <w:pStyle w:val="Tabletext"/>
            </w:pPr>
            <w:r w:rsidRPr="000E0EE2">
              <w:t>4.2</w:t>
            </w:r>
          </w:p>
        </w:tc>
        <w:tc>
          <w:tcPr>
            <w:tcW w:w="5935" w:type="dxa"/>
            <w:tcMar>
              <w:top w:w="28" w:type="dxa"/>
              <w:bottom w:w="28" w:type="dxa"/>
            </w:tcMar>
          </w:tcPr>
          <w:p w14:paraId="0A3A2016" w14:textId="77777777" w:rsidR="003A41A2" w:rsidRPr="000E0EE2" w:rsidRDefault="003A41A2" w:rsidP="003A41A2">
            <w:pPr>
              <w:pStyle w:val="Tabletext"/>
            </w:pPr>
            <w:r w:rsidRPr="000E0EE2">
              <w:t>Electrical sound signals and fog detectors</w:t>
            </w:r>
          </w:p>
        </w:tc>
        <w:tc>
          <w:tcPr>
            <w:tcW w:w="709" w:type="dxa"/>
            <w:tcMar>
              <w:top w:w="28" w:type="dxa"/>
              <w:bottom w:w="28" w:type="dxa"/>
            </w:tcMar>
          </w:tcPr>
          <w:p w14:paraId="72EDA22A" w14:textId="77777777" w:rsidR="003A41A2" w:rsidRPr="000E0EE2" w:rsidRDefault="003A41A2" w:rsidP="003A41A2">
            <w:pPr>
              <w:pStyle w:val="Tabletext"/>
            </w:pPr>
            <w:r w:rsidRPr="000E0EE2">
              <w:t>2</w:t>
            </w:r>
          </w:p>
        </w:tc>
        <w:tc>
          <w:tcPr>
            <w:tcW w:w="2563" w:type="dxa"/>
            <w:vMerge/>
            <w:shd w:val="clear" w:color="auto" w:fill="auto"/>
            <w:tcMar>
              <w:top w:w="28" w:type="dxa"/>
              <w:bottom w:w="28" w:type="dxa"/>
            </w:tcMar>
          </w:tcPr>
          <w:p w14:paraId="21730B9D" w14:textId="77777777" w:rsidR="003A41A2" w:rsidRPr="000E0EE2" w:rsidRDefault="003A41A2" w:rsidP="003A41A2">
            <w:pPr>
              <w:pStyle w:val="Tabletext"/>
            </w:pPr>
          </w:p>
        </w:tc>
        <w:tc>
          <w:tcPr>
            <w:tcW w:w="747" w:type="dxa"/>
            <w:vMerge/>
            <w:tcMar>
              <w:top w:w="28" w:type="dxa"/>
              <w:bottom w:w="28" w:type="dxa"/>
            </w:tcMar>
          </w:tcPr>
          <w:p w14:paraId="55913E4E" w14:textId="77777777" w:rsidR="003A41A2" w:rsidRPr="000E0EE2" w:rsidRDefault="003A41A2" w:rsidP="003A41A2">
            <w:pPr>
              <w:pStyle w:val="Tabletext"/>
            </w:pPr>
          </w:p>
        </w:tc>
        <w:tc>
          <w:tcPr>
            <w:tcW w:w="809" w:type="dxa"/>
            <w:vMerge/>
          </w:tcPr>
          <w:p w14:paraId="40101FFC" w14:textId="77777777" w:rsidR="003A41A2" w:rsidRPr="000E0EE2" w:rsidRDefault="003A41A2" w:rsidP="003A41A2">
            <w:pPr>
              <w:pStyle w:val="Tabletext"/>
            </w:pPr>
          </w:p>
        </w:tc>
      </w:tr>
    </w:tbl>
    <w:p w14:paraId="54FEC023" w14:textId="77777777" w:rsidR="003A41A2" w:rsidRPr="000E0EE2" w:rsidRDefault="003A41A2" w:rsidP="003A41A2">
      <w:pPr>
        <w:pStyle w:val="BodyText"/>
        <w:jc w:val="center"/>
      </w:pPr>
    </w:p>
    <w:p w14:paraId="4C1DCF43" w14:textId="77777777" w:rsidR="003A41A2" w:rsidRPr="000E0EE2" w:rsidRDefault="003A41A2" w:rsidP="003A41A2">
      <w:pPr>
        <w:pStyle w:val="Heading1"/>
        <w:rPr>
          <w:rFonts w:ascii="Calibri" w:hAnsi="Calibri" w:cs="Arial"/>
        </w:rPr>
      </w:pPr>
      <w:bookmarkStart w:id="87" w:name="_Toc431993301"/>
      <w:bookmarkStart w:id="88" w:name="_Toc449336804"/>
      <w:r w:rsidRPr="000E0EE2">
        <w:rPr>
          <w:rFonts w:ascii="Calibri" w:hAnsi="Calibri" w:cs="Arial"/>
        </w:rPr>
        <w:t>MODEL COURSE TEACHING SYLLABUS FOR AtoN LEVEL 2 TECHNICIANS – MODULE 5 – Painting and Coatings</w:t>
      </w:r>
      <w:bookmarkEnd w:id="87"/>
      <w:bookmarkEnd w:id="88"/>
    </w:p>
    <w:p w14:paraId="2EA5214C" w14:textId="77777777" w:rsidR="003A41A2" w:rsidRPr="000E0EE2" w:rsidRDefault="003A41A2" w:rsidP="003A41A2">
      <w:pPr>
        <w:pStyle w:val="Heading1separatationline"/>
      </w:pPr>
    </w:p>
    <w:p w14:paraId="0FFB1FED" w14:textId="77777777" w:rsidR="003A41A2" w:rsidRPr="000E0EE2" w:rsidRDefault="003A41A2" w:rsidP="003A41A2">
      <w:pPr>
        <w:pStyle w:val="Tablecaption"/>
        <w:jc w:val="center"/>
      </w:pPr>
      <w:bookmarkStart w:id="89" w:name="_Toc196487043"/>
      <w:bookmarkStart w:id="90" w:name="_Toc196487106"/>
      <w:bookmarkStart w:id="91" w:name="_Toc196487128"/>
      <w:bookmarkStart w:id="92" w:name="_Toc369087496"/>
      <w:bookmarkStart w:id="93" w:name="_Toc449336817"/>
      <w:r w:rsidRPr="000E0EE2">
        <w:rPr>
          <w:rFonts w:ascii="Calibri" w:hAnsi="Calibri" w:cs="Arial"/>
        </w:rPr>
        <w:t>Teaching Syllabus Module 5 – Paintings and Coatings</w:t>
      </w:r>
      <w:bookmarkEnd w:id="89"/>
      <w:bookmarkEnd w:id="90"/>
      <w:bookmarkEnd w:id="91"/>
      <w:bookmarkEnd w:id="92"/>
      <w:bookmarkEnd w:id="93"/>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
        <w:gridCol w:w="696"/>
        <w:gridCol w:w="5935"/>
        <w:gridCol w:w="709"/>
        <w:gridCol w:w="2457"/>
        <w:gridCol w:w="845"/>
        <w:gridCol w:w="887"/>
      </w:tblGrid>
      <w:tr w:rsidR="003805E4" w:rsidRPr="000E0EE2" w14:paraId="062D1A86" w14:textId="77777777" w:rsidTr="003805E4">
        <w:trPr>
          <w:cantSplit/>
          <w:trHeight w:val="1549"/>
          <w:jc w:val="center"/>
        </w:trPr>
        <w:tc>
          <w:tcPr>
            <w:tcW w:w="587" w:type="dxa"/>
            <w:tcMar>
              <w:top w:w="28" w:type="dxa"/>
              <w:bottom w:w="28" w:type="dxa"/>
            </w:tcMar>
            <w:textDirection w:val="btLr"/>
            <w:vAlign w:val="center"/>
          </w:tcPr>
          <w:p w14:paraId="30048D3B" w14:textId="77777777" w:rsidR="003A41A2" w:rsidRPr="000E0EE2" w:rsidRDefault="003A41A2" w:rsidP="003A41A2">
            <w:pPr>
              <w:pStyle w:val="Tableheading"/>
              <w:rPr>
                <w:lang w:val="en-GB"/>
              </w:rPr>
            </w:pPr>
            <w:r w:rsidRPr="000E0EE2">
              <w:rPr>
                <w:lang w:val="en-GB"/>
              </w:rPr>
              <w:t>Module</w:t>
            </w:r>
          </w:p>
        </w:tc>
        <w:tc>
          <w:tcPr>
            <w:tcW w:w="696" w:type="dxa"/>
            <w:tcMar>
              <w:top w:w="28" w:type="dxa"/>
              <w:bottom w:w="28" w:type="dxa"/>
            </w:tcMar>
            <w:textDirection w:val="btLr"/>
            <w:vAlign w:val="center"/>
          </w:tcPr>
          <w:p w14:paraId="39AAEADF" w14:textId="77777777" w:rsidR="003A41A2" w:rsidRPr="000E0EE2" w:rsidRDefault="003A41A2" w:rsidP="003A41A2">
            <w:pPr>
              <w:pStyle w:val="Tableheading"/>
              <w:rPr>
                <w:lang w:val="en-GB"/>
              </w:rPr>
            </w:pPr>
            <w:r w:rsidRPr="000E0EE2">
              <w:rPr>
                <w:lang w:val="en-GB"/>
              </w:rPr>
              <w:t>Element</w:t>
            </w:r>
          </w:p>
        </w:tc>
        <w:tc>
          <w:tcPr>
            <w:tcW w:w="5935" w:type="dxa"/>
            <w:tcMar>
              <w:top w:w="28" w:type="dxa"/>
              <w:bottom w:w="28" w:type="dxa"/>
            </w:tcMar>
            <w:vAlign w:val="center"/>
          </w:tcPr>
          <w:p w14:paraId="6D015011" w14:textId="77777777" w:rsidR="003A41A2" w:rsidRPr="000E0EE2" w:rsidRDefault="003A41A2" w:rsidP="003A41A2">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66697AF5" w14:textId="77777777" w:rsidR="003A41A2" w:rsidRPr="000E0EE2" w:rsidRDefault="003A41A2" w:rsidP="003A41A2">
            <w:pPr>
              <w:pStyle w:val="Tableheading"/>
              <w:rPr>
                <w:lang w:val="en-GB"/>
              </w:rPr>
            </w:pPr>
            <w:r w:rsidRPr="000E0EE2">
              <w:rPr>
                <w:lang w:val="en-GB"/>
              </w:rPr>
              <w:t>Level of Competence</w:t>
            </w:r>
          </w:p>
        </w:tc>
        <w:tc>
          <w:tcPr>
            <w:tcW w:w="2457" w:type="dxa"/>
            <w:tcMar>
              <w:top w:w="28" w:type="dxa"/>
              <w:bottom w:w="28" w:type="dxa"/>
            </w:tcMar>
            <w:vAlign w:val="center"/>
          </w:tcPr>
          <w:p w14:paraId="779F00A9" w14:textId="77777777" w:rsidR="003A41A2" w:rsidRPr="000E0EE2" w:rsidRDefault="003A41A2" w:rsidP="003A41A2">
            <w:pPr>
              <w:pStyle w:val="Tableheading"/>
              <w:jc w:val="center"/>
              <w:rPr>
                <w:lang w:val="en-GB"/>
              </w:rPr>
            </w:pPr>
            <w:r w:rsidRPr="000E0EE2">
              <w:rPr>
                <w:lang w:val="en-GB"/>
              </w:rPr>
              <w:t>Model Course</w:t>
            </w:r>
          </w:p>
        </w:tc>
        <w:tc>
          <w:tcPr>
            <w:tcW w:w="845" w:type="dxa"/>
            <w:tcMar>
              <w:top w:w="28" w:type="dxa"/>
              <w:bottom w:w="28" w:type="dxa"/>
            </w:tcMar>
            <w:textDirection w:val="btLr"/>
            <w:vAlign w:val="center"/>
          </w:tcPr>
          <w:p w14:paraId="29E956AC" w14:textId="77777777" w:rsidR="003A41A2" w:rsidRPr="000E0EE2" w:rsidRDefault="003A41A2" w:rsidP="003A41A2">
            <w:pPr>
              <w:pStyle w:val="Tableheading"/>
              <w:rPr>
                <w:lang w:val="en-GB"/>
              </w:rPr>
            </w:pPr>
            <w:r w:rsidRPr="000E0EE2">
              <w:rPr>
                <w:lang w:val="en-GB"/>
              </w:rPr>
              <w:t>Total Duration (hours)</w:t>
            </w:r>
          </w:p>
        </w:tc>
        <w:tc>
          <w:tcPr>
            <w:tcW w:w="887" w:type="dxa"/>
            <w:textDirection w:val="btLr"/>
          </w:tcPr>
          <w:p w14:paraId="77AEC0F3" w14:textId="77777777" w:rsidR="003A41A2" w:rsidRPr="000E0EE2" w:rsidRDefault="003A41A2" w:rsidP="003A41A2">
            <w:pPr>
              <w:pStyle w:val="Tableheading"/>
              <w:rPr>
                <w:lang w:val="en-GB"/>
              </w:rPr>
            </w:pPr>
            <w:r w:rsidRPr="000E0EE2">
              <w:rPr>
                <w:lang w:val="en-GB"/>
              </w:rPr>
              <w:t>Total Duration (Days)</w:t>
            </w:r>
          </w:p>
        </w:tc>
      </w:tr>
      <w:tr w:rsidR="003805E4" w:rsidRPr="000E0EE2" w14:paraId="5527D494" w14:textId="77777777" w:rsidTr="003805E4">
        <w:trPr>
          <w:jc w:val="center"/>
        </w:trPr>
        <w:tc>
          <w:tcPr>
            <w:tcW w:w="587" w:type="dxa"/>
            <w:tcMar>
              <w:top w:w="28" w:type="dxa"/>
              <w:bottom w:w="28" w:type="dxa"/>
            </w:tcMar>
          </w:tcPr>
          <w:p w14:paraId="0B5F3E0E" w14:textId="77777777" w:rsidR="003A41A2" w:rsidRPr="000E0EE2" w:rsidRDefault="003A41A2" w:rsidP="003A41A2">
            <w:pPr>
              <w:pStyle w:val="Tabletext"/>
            </w:pPr>
            <w:r w:rsidRPr="000E0EE2">
              <w:t>5</w:t>
            </w:r>
          </w:p>
        </w:tc>
        <w:tc>
          <w:tcPr>
            <w:tcW w:w="696" w:type="dxa"/>
            <w:shd w:val="clear" w:color="auto" w:fill="00AFAA"/>
            <w:tcMar>
              <w:top w:w="28" w:type="dxa"/>
              <w:bottom w:w="28" w:type="dxa"/>
            </w:tcMar>
          </w:tcPr>
          <w:p w14:paraId="5FDC5B7A" w14:textId="77777777" w:rsidR="003A41A2" w:rsidRPr="000E0EE2" w:rsidRDefault="003A41A2" w:rsidP="003A41A2">
            <w:pPr>
              <w:pStyle w:val="Tabletext"/>
            </w:pPr>
          </w:p>
        </w:tc>
        <w:tc>
          <w:tcPr>
            <w:tcW w:w="5935" w:type="dxa"/>
            <w:tcMar>
              <w:top w:w="28" w:type="dxa"/>
              <w:bottom w:w="28" w:type="dxa"/>
            </w:tcMar>
          </w:tcPr>
          <w:p w14:paraId="23AE4099" w14:textId="77777777" w:rsidR="003A41A2" w:rsidRPr="000E0EE2" w:rsidRDefault="003A41A2" w:rsidP="003A41A2">
            <w:pPr>
              <w:pStyle w:val="Tabletext"/>
            </w:pPr>
            <w:r w:rsidRPr="000E0EE2">
              <w:t>Painting and Coatings</w:t>
            </w:r>
          </w:p>
        </w:tc>
        <w:tc>
          <w:tcPr>
            <w:tcW w:w="709" w:type="dxa"/>
            <w:shd w:val="clear" w:color="auto" w:fill="00AFAA"/>
            <w:tcMar>
              <w:top w:w="28" w:type="dxa"/>
              <w:bottom w:w="28" w:type="dxa"/>
            </w:tcMar>
          </w:tcPr>
          <w:p w14:paraId="6EF0E8EC" w14:textId="77777777" w:rsidR="003A41A2" w:rsidRPr="000E0EE2" w:rsidRDefault="003A41A2" w:rsidP="003A41A2">
            <w:pPr>
              <w:pStyle w:val="Tabletext"/>
            </w:pPr>
          </w:p>
        </w:tc>
        <w:tc>
          <w:tcPr>
            <w:tcW w:w="2457" w:type="dxa"/>
            <w:shd w:val="clear" w:color="auto" w:fill="00AFAA"/>
            <w:tcMar>
              <w:top w:w="28" w:type="dxa"/>
              <w:bottom w:w="28" w:type="dxa"/>
            </w:tcMar>
          </w:tcPr>
          <w:p w14:paraId="2B24A08B" w14:textId="77777777" w:rsidR="003A41A2" w:rsidRPr="000E0EE2" w:rsidRDefault="003A41A2" w:rsidP="003A41A2">
            <w:pPr>
              <w:pStyle w:val="Tabletext"/>
            </w:pPr>
          </w:p>
        </w:tc>
        <w:tc>
          <w:tcPr>
            <w:tcW w:w="845" w:type="dxa"/>
            <w:shd w:val="clear" w:color="auto" w:fill="00AFAA"/>
            <w:tcMar>
              <w:top w:w="28" w:type="dxa"/>
              <w:bottom w:w="28" w:type="dxa"/>
            </w:tcMar>
          </w:tcPr>
          <w:p w14:paraId="372FC33F" w14:textId="77777777" w:rsidR="003A41A2" w:rsidRPr="000E0EE2" w:rsidRDefault="003A41A2" w:rsidP="003A41A2">
            <w:pPr>
              <w:pStyle w:val="Tabletext"/>
            </w:pPr>
          </w:p>
        </w:tc>
        <w:tc>
          <w:tcPr>
            <w:tcW w:w="887" w:type="dxa"/>
            <w:shd w:val="clear" w:color="auto" w:fill="00AFAA"/>
          </w:tcPr>
          <w:p w14:paraId="3E621E0E" w14:textId="77777777" w:rsidR="003A41A2" w:rsidRPr="000E0EE2" w:rsidRDefault="003A41A2" w:rsidP="003A41A2">
            <w:pPr>
              <w:pStyle w:val="Tabletext"/>
            </w:pPr>
          </w:p>
        </w:tc>
      </w:tr>
      <w:tr w:rsidR="003805E4" w:rsidRPr="000E0EE2" w14:paraId="6A27C5FF" w14:textId="77777777" w:rsidTr="003805E4">
        <w:trPr>
          <w:jc w:val="center"/>
        </w:trPr>
        <w:tc>
          <w:tcPr>
            <w:tcW w:w="587" w:type="dxa"/>
            <w:tcMar>
              <w:top w:w="28" w:type="dxa"/>
              <w:bottom w:w="28" w:type="dxa"/>
            </w:tcMar>
          </w:tcPr>
          <w:p w14:paraId="74131544" w14:textId="77777777" w:rsidR="003A41A2" w:rsidRPr="000E0EE2" w:rsidRDefault="003A41A2" w:rsidP="003A41A2">
            <w:pPr>
              <w:pStyle w:val="Tabletext"/>
            </w:pPr>
          </w:p>
        </w:tc>
        <w:tc>
          <w:tcPr>
            <w:tcW w:w="696" w:type="dxa"/>
            <w:tcMar>
              <w:top w:w="28" w:type="dxa"/>
              <w:bottom w:w="28" w:type="dxa"/>
            </w:tcMar>
          </w:tcPr>
          <w:p w14:paraId="1B23DA4D" w14:textId="77777777" w:rsidR="003A41A2" w:rsidRPr="000E0EE2" w:rsidRDefault="003A41A2" w:rsidP="003A41A2">
            <w:pPr>
              <w:pStyle w:val="Tabletext"/>
            </w:pPr>
            <w:r w:rsidRPr="000E0EE2">
              <w:t>5.1</w:t>
            </w:r>
          </w:p>
        </w:tc>
        <w:tc>
          <w:tcPr>
            <w:tcW w:w="5935" w:type="dxa"/>
            <w:tcMar>
              <w:top w:w="28" w:type="dxa"/>
              <w:bottom w:w="28" w:type="dxa"/>
            </w:tcMar>
          </w:tcPr>
          <w:p w14:paraId="497A748B" w14:textId="77777777" w:rsidR="003A41A2" w:rsidRPr="000E0EE2" w:rsidRDefault="003A41A2" w:rsidP="003A41A2">
            <w:pPr>
              <w:pStyle w:val="Tabletext"/>
            </w:pPr>
            <w:r w:rsidRPr="000E0EE2">
              <w:t>Introduction to coatings and specifications</w:t>
            </w:r>
          </w:p>
        </w:tc>
        <w:tc>
          <w:tcPr>
            <w:tcW w:w="709" w:type="dxa"/>
            <w:tcMar>
              <w:top w:w="28" w:type="dxa"/>
              <w:bottom w:w="28" w:type="dxa"/>
            </w:tcMar>
          </w:tcPr>
          <w:p w14:paraId="79D5D7A7" w14:textId="77777777" w:rsidR="003A41A2" w:rsidRPr="000E0EE2" w:rsidRDefault="003A41A2" w:rsidP="003A41A2">
            <w:pPr>
              <w:pStyle w:val="Tabletext"/>
            </w:pPr>
            <w:r w:rsidRPr="000E0EE2">
              <w:t>2</w:t>
            </w:r>
          </w:p>
        </w:tc>
        <w:tc>
          <w:tcPr>
            <w:tcW w:w="2457" w:type="dxa"/>
            <w:vMerge w:val="restart"/>
            <w:shd w:val="clear" w:color="auto" w:fill="auto"/>
            <w:tcMar>
              <w:top w:w="28" w:type="dxa"/>
              <w:bottom w:w="28" w:type="dxa"/>
            </w:tcMar>
            <w:vAlign w:val="center"/>
          </w:tcPr>
          <w:p w14:paraId="1BBF15BC" w14:textId="77777777" w:rsidR="003A41A2" w:rsidRPr="000E0EE2" w:rsidRDefault="003A41A2" w:rsidP="003A41A2">
            <w:pPr>
              <w:pStyle w:val="Tabletext"/>
            </w:pPr>
            <w:r w:rsidRPr="000E0EE2">
              <w:t>IALA WWA.L2.5.1-2</w:t>
            </w:r>
          </w:p>
        </w:tc>
        <w:tc>
          <w:tcPr>
            <w:tcW w:w="845" w:type="dxa"/>
            <w:vMerge w:val="restart"/>
            <w:tcMar>
              <w:top w:w="28" w:type="dxa"/>
              <w:bottom w:w="28" w:type="dxa"/>
            </w:tcMar>
            <w:vAlign w:val="center"/>
          </w:tcPr>
          <w:p w14:paraId="0CB18EB6" w14:textId="77777777" w:rsidR="003A41A2" w:rsidRPr="000E0EE2" w:rsidRDefault="003A41A2" w:rsidP="003A41A2">
            <w:pPr>
              <w:pStyle w:val="Tabletext"/>
            </w:pPr>
            <w:r w:rsidRPr="000E0EE2">
              <w:t>11</w:t>
            </w:r>
          </w:p>
        </w:tc>
        <w:tc>
          <w:tcPr>
            <w:tcW w:w="887" w:type="dxa"/>
            <w:vMerge w:val="restart"/>
            <w:vAlign w:val="center"/>
          </w:tcPr>
          <w:p w14:paraId="12BCA58D" w14:textId="77777777" w:rsidR="003A41A2" w:rsidRPr="000E0EE2" w:rsidRDefault="003A41A2" w:rsidP="003A41A2">
            <w:pPr>
              <w:pStyle w:val="Tabletext"/>
            </w:pPr>
            <w:r w:rsidRPr="000E0EE2">
              <w:t>2</w:t>
            </w:r>
          </w:p>
        </w:tc>
      </w:tr>
      <w:tr w:rsidR="003805E4" w:rsidRPr="000E0EE2" w14:paraId="098BB932" w14:textId="77777777" w:rsidTr="003805E4">
        <w:trPr>
          <w:jc w:val="center"/>
        </w:trPr>
        <w:tc>
          <w:tcPr>
            <w:tcW w:w="587" w:type="dxa"/>
            <w:tcMar>
              <w:top w:w="28" w:type="dxa"/>
              <w:bottom w:w="28" w:type="dxa"/>
            </w:tcMar>
          </w:tcPr>
          <w:p w14:paraId="12E3B52F" w14:textId="77777777" w:rsidR="003A41A2" w:rsidRPr="000E0EE2" w:rsidRDefault="003A41A2" w:rsidP="003A41A2">
            <w:pPr>
              <w:pStyle w:val="Tabletext"/>
            </w:pPr>
          </w:p>
        </w:tc>
        <w:tc>
          <w:tcPr>
            <w:tcW w:w="696" w:type="dxa"/>
            <w:tcMar>
              <w:top w:w="28" w:type="dxa"/>
              <w:bottom w:w="28" w:type="dxa"/>
            </w:tcMar>
          </w:tcPr>
          <w:p w14:paraId="44AA94FB" w14:textId="77777777" w:rsidR="003A41A2" w:rsidRPr="000E0EE2" w:rsidRDefault="003A41A2" w:rsidP="003A41A2">
            <w:pPr>
              <w:pStyle w:val="Tabletext"/>
            </w:pPr>
            <w:r w:rsidRPr="000E0EE2">
              <w:t>5.2</w:t>
            </w:r>
          </w:p>
        </w:tc>
        <w:tc>
          <w:tcPr>
            <w:tcW w:w="5935" w:type="dxa"/>
            <w:tcMar>
              <w:top w:w="28" w:type="dxa"/>
              <w:bottom w:w="28" w:type="dxa"/>
            </w:tcMar>
          </w:tcPr>
          <w:p w14:paraId="5F2230E8" w14:textId="77777777" w:rsidR="003A41A2" w:rsidRPr="000E0EE2" w:rsidRDefault="003A41A2" w:rsidP="003A41A2">
            <w:pPr>
              <w:pStyle w:val="Tabletext"/>
            </w:pPr>
            <w:r w:rsidRPr="000E0EE2">
              <w:t>Surface preparation</w:t>
            </w:r>
          </w:p>
        </w:tc>
        <w:tc>
          <w:tcPr>
            <w:tcW w:w="709" w:type="dxa"/>
            <w:tcMar>
              <w:top w:w="28" w:type="dxa"/>
              <w:bottom w:w="28" w:type="dxa"/>
            </w:tcMar>
          </w:tcPr>
          <w:p w14:paraId="3DBB1850" w14:textId="77777777" w:rsidR="003A41A2" w:rsidRPr="000E0EE2" w:rsidRDefault="003A41A2" w:rsidP="003A41A2">
            <w:pPr>
              <w:pStyle w:val="Tabletext"/>
            </w:pPr>
            <w:r w:rsidRPr="000E0EE2">
              <w:t>3</w:t>
            </w:r>
          </w:p>
        </w:tc>
        <w:tc>
          <w:tcPr>
            <w:tcW w:w="2457" w:type="dxa"/>
            <w:vMerge/>
            <w:shd w:val="clear" w:color="auto" w:fill="auto"/>
            <w:tcMar>
              <w:top w:w="28" w:type="dxa"/>
              <w:bottom w:w="28" w:type="dxa"/>
            </w:tcMar>
          </w:tcPr>
          <w:p w14:paraId="4DA07B58" w14:textId="77777777" w:rsidR="003A41A2" w:rsidRPr="000E0EE2" w:rsidRDefault="003A41A2" w:rsidP="003A41A2">
            <w:pPr>
              <w:pStyle w:val="Tabletext"/>
            </w:pPr>
          </w:p>
        </w:tc>
        <w:tc>
          <w:tcPr>
            <w:tcW w:w="845" w:type="dxa"/>
            <w:vMerge/>
            <w:tcMar>
              <w:top w:w="28" w:type="dxa"/>
              <w:bottom w:w="28" w:type="dxa"/>
            </w:tcMar>
          </w:tcPr>
          <w:p w14:paraId="20A8C759" w14:textId="77777777" w:rsidR="003A41A2" w:rsidRPr="000E0EE2" w:rsidRDefault="003A41A2" w:rsidP="003A41A2">
            <w:pPr>
              <w:pStyle w:val="Tabletext"/>
            </w:pPr>
          </w:p>
        </w:tc>
        <w:tc>
          <w:tcPr>
            <w:tcW w:w="887" w:type="dxa"/>
            <w:vMerge/>
          </w:tcPr>
          <w:p w14:paraId="05F455C9" w14:textId="77777777" w:rsidR="003A41A2" w:rsidRPr="000E0EE2" w:rsidRDefault="003A41A2" w:rsidP="003A41A2">
            <w:pPr>
              <w:pStyle w:val="Tabletext"/>
            </w:pPr>
          </w:p>
        </w:tc>
      </w:tr>
    </w:tbl>
    <w:p w14:paraId="504C56FB" w14:textId="77777777" w:rsidR="003A41A2" w:rsidRPr="000E0EE2" w:rsidRDefault="003A41A2" w:rsidP="003805E4">
      <w:pPr>
        <w:pStyle w:val="BodyText"/>
      </w:pPr>
    </w:p>
    <w:p w14:paraId="1BB1AE48" w14:textId="77777777" w:rsidR="003A41A2" w:rsidRPr="000E0EE2" w:rsidRDefault="003805E4" w:rsidP="003805E4">
      <w:pPr>
        <w:pStyle w:val="Heading1"/>
        <w:rPr>
          <w:rFonts w:ascii="Calibri" w:hAnsi="Calibri" w:cs="Arial"/>
        </w:rPr>
      </w:pPr>
      <w:bookmarkStart w:id="94" w:name="_Toc431993302"/>
      <w:bookmarkStart w:id="95" w:name="_Toc449336805"/>
      <w:r w:rsidRPr="000E0EE2">
        <w:rPr>
          <w:rFonts w:ascii="Calibri" w:hAnsi="Calibri" w:cs="Arial"/>
        </w:rPr>
        <w:lastRenderedPageBreak/>
        <w:t>MODEL COURSE TEACHING SYLLABUS FOR AtoN LEVEL 2 TECHNICIANS – MODULE 6 – AtoN Service Craft and Tenders</w:t>
      </w:r>
      <w:bookmarkEnd w:id="94"/>
      <w:bookmarkEnd w:id="95"/>
    </w:p>
    <w:p w14:paraId="0A77C47F" w14:textId="77777777" w:rsidR="003805E4" w:rsidRPr="000E0EE2" w:rsidRDefault="003805E4" w:rsidP="003805E4">
      <w:pPr>
        <w:pStyle w:val="Heading1separatationline"/>
      </w:pPr>
    </w:p>
    <w:p w14:paraId="2FB9E26D" w14:textId="77777777" w:rsidR="003A41A2" w:rsidRPr="000E0EE2" w:rsidRDefault="003805E4" w:rsidP="003805E4">
      <w:pPr>
        <w:pStyle w:val="Tablecaption"/>
        <w:jc w:val="center"/>
      </w:pPr>
      <w:bookmarkStart w:id="96" w:name="_Toc196487044"/>
      <w:bookmarkStart w:id="97" w:name="_Toc196487107"/>
      <w:bookmarkStart w:id="98" w:name="_Toc196487129"/>
      <w:bookmarkStart w:id="99" w:name="_Toc369087497"/>
      <w:bookmarkStart w:id="100" w:name="_Toc449336818"/>
      <w:r w:rsidRPr="000E0EE2">
        <w:rPr>
          <w:rFonts w:ascii="Calibri" w:hAnsi="Calibri" w:cs="Arial"/>
        </w:rPr>
        <w:t>Teaching Syllabus Module 6 – AtoN service Craft and Buoy Tenders</w:t>
      </w:r>
      <w:bookmarkEnd w:id="96"/>
      <w:bookmarkEnd w:id="97"/>
      <w:bookmarkEnd w:id="98"/>
      <w:bookmarkEnd w:id="99"/>
      <w:bookmarkEnd w:id="10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
        <w:gridCol w:w="696"/>
        <w:gridCol w:w="5935"/>
        <w:gridCol w:w="709"/>
        <w:gridCol w:w="2473"/>
        <w:gridCol w:w="889"/>
        <w:gridCol w:w="806"/>
      </w:tblGrid>
      <w:tr w:rsidR="003805E4" w:rsidRPr="000E0EE2" w14:paraId="64DDF1BE" w14:textId="77777777" w:rsidTr="003805E4">
        <w:trPr>
          <w:cantSplit/>
          <w:trHeight w:val="1549"/>
          <w:jc w:val="center"/>
        </w:trPr>
        <w:tc>
          <w:tcPr>
            <w:tcW w:w="587" w:type="dxa"/>
            <w:tcMar>
              <w:top w:w="28" w:type="dxa"/>
              <w:bottom w:w="28" w:type="dxa"/>
            </w:tcMar>
            <w:textDirection w:val="btLr"/>
            <w:vAlign w:val="center"/>
          </w:tcPr>
          <w:p w14:paraId="09304279" w14:textId="77777777" w:rsidR="003805E4" w:rsidRPr="000E0EE2" w:rsidRDefault="003805E4" w:rsidP="003805E4">
            <w:pPr>
              <w:pStyle w:val="Tableheading"/>
              <w:rPr>
                <w:lang w:val="en-GB"/>
              </w:rPr>
            </w:pPr>
            <w:r w:rsidRPr="000E0EE2">
              <w:rPr>
                <w:lang w:val="en-GB"/>
              </w:rPr>
              <w:t>Module</w:t>
            </w:r>
          </w:p>
        </w:tc>
        <w:tc>
          <w:tcPr>
            <w:tcW w:w="645" w:type="dxa"/>
            <w:tcMar>
              <w:top w:w="28" w:type="dxa"/>
              <w:bottom w:w="28" w:type="dxa"/>
            </w:tcMar>
            <w:textDirection w:val="btLr"/>
            <w:vAlign w:val="center"/>
          </w:tcPr>
          <w:p w14:paraId="1B72CB64" w14:textId="77777777" w:rsidR="003805E4" w:rsidRPr="000E0EE2" w:rsidRDefault="003805E4" w:rsidP="003805E4">
            <w:pPr>
              <w:pStyle w:val="Tableheading"/>
              <w:rPr>
                <w:lang w:val="en-GB"/>
              </w:rPr>
            </w:pPr>
            <w:r w:rsidRPr="000E0EE2">
              <w:rPr>
                <w:lang w:val="en-GB"/>
              </w:rPr>
              <w:t>Element</w:t>
            </w:r>
          </w:p>
        </w:tc>
        <w:tc>
          <w:tcPr>
            <w:tcW w:w="5935" w:type="dxa"/>
            <w:tcMar>
              <w:top w:w="28" w:type="dxa"/>
              <w:bottom w:w="28" w:type="dxa"/>
            </w:tcMar>
            <w:vAlign w:val="center"/>
          </w:tcPr>
          <w:p w14:paraId="1DF16DFB" w14:textId="77777777" w:rsidR="003805E4" w:rsidRPr="000E0EE2" w:rsidRDefault="003805E4" w:rsidP="003805E4">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521507EE" w14:textId="77777777" w:rsidR="003805E4" w:rsidRPr="000E0EE2" w:rsidRDefault="003805E4" w:rsidP="003805E4">
            <w:pPr>
              <w:pStyle w:val="Tableheading"/>
              <w:rPr>
                <w:lang w:val="en-GB"/>
              </w:rPr>
            </w:pPr>
            <w:r w:rsidRPr="000E0EE2">
              <w:rPr>
                <w:lang w:val="en-GB"/>
              </w:rPr>
              <w:t>Level of Competence</w:t>
            </w:r>
          </w:p>
        </w:tc>
        <w:tc>
          <w:tcPr>
            <w:tcW w:w="2473" w:type="dxa"/>
            <w:tcMar>
              <w:top w:w="28" w:type="dxa"/>
              <w:bottom w:w="28" w:type="dxa"/>
            </w:tcMar>
            <w:vAlign w:val="center"/>
          </w:tcPr>
          <w:p w14:paraId="0BDE15D2" w14:textId="77777777" w:rsidR="003805E4" w:rsidRPr="000E0EE2" w:rsidRDefault="003805E4" w:rsidP="003805E4">
            <w:pPr>
              <w:pStyle w:val="Tableheading"/>
              <w:jc w:val="center"/>
              <w:rPr>
                <w:lang w:val="en-GB"/>
              </w:rPr>
            </w:pPr>
            <w:r w:rsidRPr="000E0EE2">
              <w:rPr>
                <w:lang w:val="en-GB"/>
              </w:rPr>
              <w:t>Model Course</w:t>
            </w:r>
          </w:p>
        </w:tc>
        <w:tc>
          <w:tcPr>
            <w:tcW w:w="889" w:type="dxa"/>
            <w:tcMar>
              <w:top w:w="28" w:type="dxa"/>
              <w:bottom w:w="28" w:type="dxa"/>
            </w:tcMar>
            <w:textDirection w:val="btLr"/>
            <w:vAlign w:val="center"/>
          </w:tcPr>
          <w:p w14:paraId="61F7E364" w14:textId="77777777" w:rsidR="003805E4" w:rsidRPr="000E0EE2" w:rsidRDefault="003805E4" w:rsidP="003805E4">
            <w:pPr>
              <w:pStyle w:val="Tableheading"/>
              <w:rPr>
                <w:lang w:val="en-GB"/>
              </w:rPr>
            </w:pPr>
            <w:r w:rsidRPr="000E0EE2">
              <w:rPr>
                <w:lang w:val="en-GB"/>
              </w:rPr>
              <w:t>Total Duration (hours)</w:t>
            </w:r>
          </w:p>
        </w:tc>
        <w:tc>
          <w:tcPr>
            <w:tcW w:w="806" w:type="dxa"/>
            <w:textDirection w:val="btLr"/>
          </w:tcPr>
          <w:p w14:paraId="7DDB65D1" w14:textId="77777777" w:rsidR="003805E4" w:rsidRPr="000E0EE2" w:rsidRDefault="003805E4" w:rsidP="003805E4">
            <w:pPr>
              <w:pStyle w:val="Tableheading"/>
              <w:rPr>
                <w:lang w:val="en-GB"/>
              </w:rPr>
            </w:pPr>
            <w:r w:rsidRPr="000E0EE2">
              <w:rPr>
                <w:lang w:val="en-GB"/>
              </w:rPr>
              <w:t>Total Duration (Days)</w:t>
            </w:r>
          </w:p>
        </w:tc>
      </w:tr>
      <w:tr w:rsidR="003805E4" w:rsidRPr="000E0EE2" w14:paraId="0347D761" w14:textId="77777777" w:rsidTr="003805E4">
        <w:trPr>
          <w:jc w:val="center"/>
        </w:trPr>
        <w:tc>
          <w:tcPr>
            <w:tcW w:w="587" w:type="dxa"/>
            <w:tcMar>
              <w:top w:w="28" w:type="dxa"/>
              <w:bottom w:w="28" w:type="dxa"/>
            </w:tcMar>
          </w:tcPr>
          <w:p w14:paraId="318FF8BD" w14:textId="77777777" w:rsidR="003805E4" w:rsidRPr="000E0EE2" w:rsidRDefault="003805E4" w:rsidP="003805E4">
            <w:pPr>
              <w:pStyle w:val="Tabletext"/>
            </w:pPr>
            <w:r w:rsidRPr="000E0EE2">
              <w:t>6</w:t>
            </w:r>
          </w:p>
        </w:tc>
        <w:tc>
          <w:tcPr>
            <w:tcW w:w="645" w:type="dxa"/>
            <w:shd w:val="clear" w:color="auto" w:fill="00AFAA"/>
            <w:tcMar>
              <w:top w:w="28" w:type="dxa"/>
              <w:bottom w:w="28" w:type="dxa"/>
            </w:tcMar>
          </w:tcPr>
          <w:p w14:paraId="7B464804" w14:textId="77777777" w:rsidR="003805E4" w:rsidRPr="000E0EE2" w:rsidRDefault="003805E4" w:rsidP="003805E4">
            <w:pPr>
              <w:pStyle w:val="Tabletext"/>
            </w:pPr>
          </w:p>
        </w:tc>
        <w:tc>
          <w:tcPr>
            <w:tcW w:w="5935" w:type="dxa"/>
            <w:tcMar>
              <w:top w:w="28" w:type="dxa"/>
              <w:bottom w:w="28" w:type="dxa"/>
            </w:tcMar>
          </w:tcPr>
          <w:p w14:paraId="5245CE18" w14:textId="77777777" w:rsidR="003805E4" w:rsidRPr="000E0EE2" w:rsidRDefault="003805E4" w:rsidP="003805E4">
            <w:pPr>
              <w:pStyle w:val="Tabletext"/>
            </w:pPr>
            <w:r w:rsidRPr="000E0EE2">
              <w:t>AtoN Service Craft and Buoy Tenders</w:t>
            </w:r>
          </w:p>
        </w:tc>
        <w:tc>
          <w:tcPr>
            <w:tcW w:w="709" w:type="dxa"/>
            <w:shd w:val="clear" w:color="auto" w:fill="00AFAA"/>
            <w:tcMar>
              <w:top w:w="28" w:type="dxa"/>
              <w:bottom w:w="28" w:type="dxa"/>
            </w:tcMar>
          </w:tcPr>
          <w:p w14:paraId="5B00464F" w14:textId="77777777" w:rsidR="003805E4" w:rsidRPr="000E0EE2" w:rsidRDefault="003805E4" w:rsidP="003805E4">
            <w:pPr>
              <w:pStyle w:val="Tabletext"/>
            </w:pPr>
          </w:p>
        </w:tc>
        <w:tc>
          <w:tcPr>
            <w:tcW w:w="2473" w:type="dxa"/>
            <w:shd w:val="clear" w:color="auto" w:fill="00AFAA"/>
            <w:tcMar>
              <w:top w:w="28" w:type="dxa"/>
              <w:bottom w:w="28" w:type="dxa"/>
            </w:tcMar>
          </w:tcPr>
          <w:p w14:paraId="34962B80" w14:textId="77777777" w:rsidR="003805E4" w:rsidRPr="000E0EE2" w:rsidRDefault="003805E4" w:rsidP="003805E4">
            <w:pPr>
              <w:pStyle w:val="Tabletext"/>
            </w:pPr>
          </w:p>
        </w:tc>
        <w:tc>
          <w:tcPr>
            <w:tcW w:w="889" w:type="dxa"/>
            <w:shd w:val="clear" w:color="auto" w:fill="00AFAA"/>
            <w:tcMar>
              <w:top w:w="28" w:type="dxa"/>
              <w:bottom w:w="28" w:type="dxa"/>
            </w:tcMar>
          </w:tcPr>
          <w:p w14:paraId="000FAF6F" w14:textId="77777777" w:rsidR="003805E4" w:rsidRPr="000E0EE2" w:rsidRDefault="003805E4" w:rsidP="003805E4">
            <w:pPr>
              <w:pStyle w:val="Tabletext"/>
            </w:pPr>
          </w:p>
        </w:tc>
        <w:tc>
          <w:tcPr>
            <w:tcW w:w="806" w:type="dxa"/>
            <w:shd w:val="clear" w:color="auto" w:fill="00AFAA"/>
          </w:tcPr>
          <w:p w14:paraId="74C9F84F" w14:textId="77777777" w:rsidR="003805E4" w:rsidRPr="000E0EE2" w:rsidRDefault="003805E4" w:rsidP="003805E4">
            <w:pPr>
              <w:pStyle w:val="Tabletext"/>
            </w:pPr>
          </w:p>
        </w:tc>
      </w:tr>
      <w:tr w:rsidR="003805E4" w:rsidRPr="000E0EE2" w14:paraId="06BB9531" w14:textId="77777777" w:rsidTr="003805E4">
        <w:trPr>
          <w:jc w:val="center"/>
        </w:trPr>
        <w:tc>
          <w:tcPr>
            <w:tcW w:w="587" w:type="dxa"/>
            <w:tcMar>
              <w:top w:w="28" w:type="dxa"/>
              <w:bottom w:w="28" w:type="dxa"/>
            </w:tcMar>
          </w:tcPr>
          <w:p w14:paraId="761E5BE8" w14:textId="77777777" w:rsidR="003805E4" w:rsidRPr="000E0EE2" w:rsidRDefault="003805E4" w:rsidP="003805E4">
            <w:pPr>
              <w:pStyle w:val="Tabletext"/>
            </w:pPr>
          </w:p>
        </w:tc>
        <w:tc>
          <w:tcPr>
            <w:tcW w:w="645" w:type="dxa"/>
            <w:tcMar>
              <w:top w:w="28" w:type="dxa"/>
              <w:bottom w:w="28" w:type="dxa"/>
            </w:tcMar>
          </w:tcPr>
          <w:p w14:paraId="05B8D1EB" w14:textId="77777777" w:rsidR="003805E4" w:rsidRPr="000E0EE2" w:rsidRDefault="003805E4" w:rsidP="003805E4">
            <w:pPr>
              <w:pStyle w:val="Tabletext"/>
            </w:pPr>
            <w:r w:rsidRPr="000E0EE2">
              <w:t>6.1</w:t>
            </w:r>
          </w:p>
        </w:tc>
        <w:tc>
          <w:tcPr>
            <w:tcW w:w="5935" w:type="dxa"/>
            <w:tcMar>
              <w:top w:w="28" w:type="dxa"/>
              <w:bottom w:w="28" w:type="dxa"/>
            </w:tcMar>
          </w:tcPr>
          <w:p w14:paraId="1E59C784" w14:textId="77777777" w:rsidR="003805E4" w:rsidRPr="000E0EE2" w:rsidRDefault="003805E4" w:rsidP="003805E4">
            <w:pPr>
              <w:pStyle w:val="Tabletext"/>
            </w:pPr>
            <w:r w:rsidRPr="000E0EE2">
              <w:t>Introduction to service craft</w:t>
            </w:r>
          </w:p>
        </w:tc>
        <w:tc>
          <w:tcPr>
            <w:tcW w:w="709" w:type="dxa"/>
            <w:tcMar>
              <w:top w:w="28" w:type="dxa"/>
              <w:bottom w:w="28" w:type="dxa"/>
            </w:tcMar>
          </w:tcPr>
          <w:p w14:paraId="7547CDB2" w14:textId="77777777" w:rsidR="003805E4" w:rsidRPr="000E0EE2" w:rsidRDefault="003805E4" w:rsidP="003805E4">
            <w:pPr>
              <w:pStyle w:val="Tabletext"/>
            </w:pPr>
            <w:r w:rsidRPr="000E0EE2">
              <w:t>1</w:t>
            </w:r>
          </w:p>
        </w:tc>
        <w:tc>
          <w:tcPr>
            <w:tcW w:w="2473" w:type="dxa"/>
            <w:vMerge w:val="restart"/>
            <w:tcMar>
              <w:top w:w="28" w:type="dxa"/>
              <w:bottom w:w="28" w:type="dxa"/>
            </w:tcMar>
            <w:vAlign w:val="center"/>
          </w:tcPr>
          <w:p w14:paraId="5EAB0F16" w14:textId="77777777" w:rsidR="003805E4" w:rsidRPr="000E0EE2" w:rsidRDefault="003805E4" w:rsidP="003805E4">
            <w:pPr>
              <w:pStyle w:val="Tabletext"/>
            </w:pPr>
            <w:r w:rsidRPr="000E0EE2">
              <w:t>IALA WWA L2.6.1-2</w:t>
            </w:r>
          </w:p>
        </w:tc>
        <w:tc>
          <w:tcPr>
            <w:tcW w:w="889" w:type="dxa"/>
            <w:tcMar>
              <w:top w:w="28" w:type="dxa"/>
              <w:bottom w:w="28" w:type="dxa"/>
            </w:tcMar>
          </w:tcPr>
          <w:p w14:paraId="636EAEB5" w14:textId="77777777" w:rsidR="003805E4" w:rsidRPr="000E0EE2" w:rsidRDefault="003805E4" w:rsidP="003805E4">
            <w:pPr>
              <w:pStyle w:val="Tabletext"/>
            </w:pPr>
            <w:r w:rsidRPr="000E0EE2">
              <w:t>2</w:t>
            </w:r>
          </w:p>
        </w:tc>
        <w:tc>
          <w:tcPr>
            <w:tcW w:w="806" w:type="dxa"/>
            <w:vMerge w:val="restart"/>
            <w:vAlign w:val="center"/>
          </w:tcPr>
          <w:p w14:paraId="28314F4A" w14:textId="77777777" w:rsidR="003805E4" w:rsidRPr="000E0EE2" w:rsidRDefault="003805E4" w:rsidP="003805E4">
            <w:pPr>
              <w:pStyle w:val="Tabletext"/>
            </w:pPr>
            <w:r w:rsidRPr="000E0EE2">
              <w:t>2</w:t>
            </w:r>
          </w:p>
        </w:tc>
      </w:tr>
      <w:tr w:rsidR="003805E4" w:rsidRPr="000E0EE2" w14:paraId="581BAF24" w14:textId="77777777" w:rsidTr="003805E4">
        <w:trPr>
          <w:jc w:val="center"/>
        </w:trPr>
        <w:tc>
          <w:tcPr>
            <w:tcW w:w="587" w:type="dxa"/>
            <w:tcMar>
              <w:top w:w="28" w:type="dxa"/>
              <w:bottom w:w="28" w:type="dxa"/>
            </w:tcMar>
          </w:tcPr>
          <w:p w14:paraId="65571AF7" w14:textId="77777777" w:rsidR="003805E4" w:rsidRPr="000E0EE2" w:rsidRDefault="003805E4" w:rsidP="003805E4">
            <w:pPr>
              <w:pStyle w:val="Tabletext"/>
            </w:pPr>
          </w:p>
        </w:tc>
        <w:tc>
          <w:tcPr>
            <w:tcW w:w="645" w:type="dxa"/>
            <w:tcMar>
              <w:top w:w="28" w:type="dxa"/>
              <w:bottom w:w="28" w:type="dxa"/>
            </w:tcMar>
          </w:tcPr>
          <w:p w14:paraId="59B26F56" w14:textId="77777777" w:rsidR="003805E4" w:rsidRPr="000E0EE2" w:rsidRDefault="003805E4" w:rsidP="003805E4">
            <w:pPr>
              <w:pStyle w:val="Tabletext"/>
            </w:pPr>
            <w:r w:rsidRPr="000E0EE2">
              <w:t>6.2</w:t>
            </w:r>
          </w:p>
        </w:tc>
        <w:tc>
          <w:tcPr>
            <w:tcW w:w="5935" w:type="dxa"/>
            <w:tcMar>
              <w:top w:w="28" w:type="dxa"/>
              <w:bottom w:w="28" w:type="dxa"/>
            </w:tcMar>
          </w:tcPr>
          <w:p w14:paraId="2D662EE1" w14:textId="77777777" w:rsidR="003805E4" w:rsidRPr="000E0EE2" w:rsidRDefault="003805E4" w:rsidP="003805E4">
            <w:pPr>
              <w:pStyle w:val="Tabletext"/>
            </w:pPr>
            <w:r w:rsidRPr="000E0EE2">
              <w:t>Sea experience</w:t>
            </w:r>
          </w:p>
        </w:tc>
        <w:tc>
          <w:tcPr>
            <w:tcW w:w="709" w:type="dxa"/>
            <w:tcMar>
              <w:top w:w="28" w:type="dxa"/>
              <w:bottom w:w="28" w:type="dxa"/>
            </w:tcMar>
          </w:tcPr>
          <w:p w14:paraId="44213226" w14:textId="77777777" w:rsidR="003805E4" w:rsidRPr="000E0EE2" w:rsidRDefault="003805E4" w:rsidP="003805E4">
            <w:pPr>
              <w:pStyle w:val="Tabletext"/>
            </w:pPr>
            <w:r w:rsidRPr="000E0EE2">
              <w:t>2</w:t>
            </w:r>
          </w:p>
        </w:tc>
        <w:tc>
          <w:tcPr>
            <w:tcW w:w="2473" w:type="dxa"/>
            <w:vMerge/>
            <w:tcBorders>
              <w:bottom w:val="single" w:sz="4" w:space="0" w:color="auto"/>
            </w:tcBorders>
            <w:tcMar>
              <w:top w:w="28" w:type="dxa"/>
              <w:bottom w:w="28" w:type="dxa"/>
            </w:tcMar>
          </w:tcPr>
          <w:p w14:paraId="488DAF6D" w14:textId="77777777" w:rsidR="003805E4" w:rsidRPr="000E0EE2" w:rsidRDefault="003805E4" w:rsidP="003805E4">
            <w:pPr>
              <w:pStyle w:val="Tabletext"/>
            </w:pPr>
          </w:p>
        </w:tc>
        <w:tc>
          <w:tcPr>
            <w:tcW w:w="889" w:type="dxa"/>
            <w:tcMar>
              <w:top w:w="28" w:type="dxa"/>
              <w:bottom w:w="28" w:type="dxa"/>
            </w:tcMar>
          </w:tcPr>
          <w:p w14:paraId="7E8FB758" w14:textId="77777777" w:rsidR="003805E4" w:rsidRPr="000E0EE2" w:rsidRDefault="003805E4" w:rsidP="003805E4">
            <w:pPr>
              <w:pStyle w:val="Tabletext"/>
            </w:pPr>
            <w:r w:rsidRPr="000E0EE2">
              <w:t>8</w:t>
            </w:r>
          </w:p>
        </w:tc>
        <w:tc>
          <w:tcPr>
            <w:tcW w:w="806" w:type="dxa"/>
            <w:vMerge/>
          </w:tcPr>
          <w:p w14:paraId="6A79A77F" w14:textId="77777777" w:rsidR="003805E4" w:rsidRPr="000E0EE2" w:rsidRDefault="003805E4" w:rsidP="003805E4">
            <w:pPr>
              <w:pStyle w:val="Tabletext"/>
            </w:pPr>
          </w:p>
        </w:tc>
      </w:tr>
    </w:tbl>
    <w:p w14:paraId="391AE985" w14:textId="77777777" w:rsidR="003A41A2" w:rsidRPr="000E0EE2" w:rsidRDefault="003A41A2" w:rsidP="003805E4">
      <w:pPr>
        <w:pStyle w:val="BodyText"/>
        <w:jc w:val="center"/>
      </w:pPr>
    </w:p>
    <w:p w14:paraId="587D6D4E" w14:textId="77777777" w:rsidR="003A41A2" w:rsidRPr="000E0EE2" w:rsidRDefault="003805E4" w:rsidP="003805E4">
      <w:pPr>
        <w:pStyle w:val="Heading1"/>
        <w:rPr>
          <w:rFonts w:ascii="Calibri" w:hAnsi="Calibri" w:cs="Arial"/>
        </w:rPr>
      </w:pPr>
      <w:bookmarkStart w:id="101" w:name="_Toc431993303"/>
      <w:bookmarkStart w:id="102" w:name="_Toc449336806"/>
      <w:r w:rsidRPr="000E0EE2">
        <w:rPr>
          <w:rFonts w:ascii="Calibri" w:hAnsi="Calibri" w:cs="Arial"/>
        </w:rPr>
        <w:t>MODEL COURSE TEACHING SYLLABUS FOR AtoN LEVEL 2 TECHNICIANS – MODULE 7 – Radar Beacons</w:t>
      </w:r>
      <w:bookmarkEnd w:id="101"/>
      <w:bookmarkEnd w:id="102"/>
    </w:p>
    <w:p w14:paraId="5ED728F1" w14:textId="77777777" w:rsidR="003805E4" w:rsidRPr="000E0EE2" w:rsidRDefault="003805E4" w:rsidP="003805E4">
      <w:pPr>
        <w:pStyle w:val="Heading1separatationline"/>
      </w:pPr>
    </w:p>
    <w:p w14:paraId="7F4A9D0F" w14:textId="77777777" w:rsidR="003805E4" w:rsidRPr="000E0EE2" w:rsidRDefault="003805E4" w:rsidP="003805E4">
      <w:pPr>
        <w:pStyle w:val="Tablecaption"/>
        <w:jc w:val="center"/>
      </w:pPr>
      <w:bookmarkStart w:id="103" w:name="_Toc449336819"/>
      <w:r w:rsidRPr="000E0EE2">
        <w:rPr>
          <w:rFonts w:ascii="Calibri" w:hAnsi="Calibri" w:cs="Arial"/>
        </w:rPr>
        <w:t>Teaching Syllabus Module 7 – Radar Beacon</w:t>
      </w:r>
      <w:bookmarkEnd w:id="103"/>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
        <w:gridCol w:w="696"/>
        <w:gridCol w:w="5935"/>
        <w:gridCol w:w="709"/>
        <w:gridCol w:w="2553"/>
        <w:gridCol w:w="782"/>
        <w:gridCol w:w="996"/>
      </w:tblGrid>
      <w:tr w:rsidR="003805E4" w:rsidRPr="000E0EE2" w14:paraId="2B687D8C" w14:textId="77777777" w:rsidTr="003805E4">
        <w:trPr>
          <w:cantSplit/>
          <w:trHeight w:val="1549"/>
          <w:jc w:val="center"/>
        </w:trPr>
        <w:tc>
          <w:tcPr>
            <w:tcW w:w="587" w:type="dxa"/>
            <w:tcMar>
              <w:top w:w="28" w:type="dxa"/>
              <w:bottom w:w="28" w:type="dxa"/>
            </w:tcMar>
            <w:textDirection w:val="btLr"/>
            <w:vAlign w:val="center"/>
          </w:tcPr>
          <w:p w14:paraId="6C783DC9" w14:textId="77777777" w:rsidR="003805E4" w:rsidRPr="000E0EE2" w:rsidRDefault="003805E4" w:rsidP="003805E4">
            <w:pPr>
              <w:pStyle w:val="Tableheading"/>
              <w:rPr>
                <w:lang w:val="en-GB"/>
              </w:rPr>
            </w:pPr>
            <w:r w:rsidRPr="000E0EE2">
              <w:rPr>
                <w:lang w:val="en-GB"/>
              </w:rPr>
              <w:t>Module</w:t>
            </w:r>
          </w:p>
        </w:tc>
        <w:tc>
          <w:tcPr>
            <w:tcW w:w="696" w:type="dxa"/>
            <w:tcMar>
              <w:top w:w="28" w:type="dxa"/>
              <w:bottom w:w="28" w:type="dxa"/>
            </w:tcMar>
            <w:textDirection w:val="btLr"/>
            <w:vAlign w:val="center"/>
          </w:tcPr>
          <w:p w14:paraId="5BE7333E" w14:textId="77777777" w:rsidR="003805E4" w:rsidRPr="000E0EE2" w:rsidRDefault="003805E4" w:rsidP="003805E4">
            <w:pPr>
              <w:pStyle w:val="Tableheading"/>
              <w:rPr>
                <w:lang w:val="en-GB"/>
              </w:rPr>
            </w:pPr>
            <w:r w:rsidRPr="000E0EE2">
              <w:rPr>
                <w:lang w:val="en-GB"/>
              </w:rPr>
              <w:t>Element</w:t>
            </w:r>
          </w:p>
        </w:tc>
        <w:tc>
          <w:tcPr>
            <w:tcW w:w="5935" w:type="dxa"/>
            <w:tcMar>
              <w:top w:w="28" w:type="dxa"/>
              <w:bottom w:w="28" w:type="dxa"/>
            </w:tcMar>
            <w:vAlign w:val="center"/>
          </w:tcPr>
          <w:p w14:paraId="4FA5A8AA" w14:textId="77777777" w:rsidR="003805E4" w:rsidRPr="000E0EE2" w:rsidRDefault="003805E4" w:rsidP="003805E4">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2144651D" w14:textId="77777777" w:rsidR="003805E4" w:rsidRPr="000E0EE2" w:rsidRDefault="003805E4" w:rsidP="003805E4">
            <w:pPr>
              <w:pStyle w:val="Tableheading"/>
              <w:rPr>
                <w:lang w:val="en-GB"/>
              </w:rPr>
            </w:pPr>
            <w:r w:rsidRPr="000E0EE2">
              <w:rPr>
                <w:lang w:val="en-GB"/>
              </w:rPr>
              <w:t>Level of Competence</w:t>
            </w:r>
          </w:p>
        </w:tc>
        <w:tc>
          <w:tcPr>
            <w:tcW w:w="2553" w:type="dxa"/>
            <w:tcMar>
              <w:top w:w="28" w:type="dxa"/>
              <w:bottom w:w="28" w:type="dxa"/>
            </w:tcMar>
            <w:vAlign w:val="center"/>
          </w:tcPr>
          <w:p w14:paraId="57E7DDD4" w14:textId="77777777" w:rsidR="003805E4" w:rsidRPr="000E0EE2" w:rsidRDefault="003805E4" w:rsidP="003805E4">
            <w:pPr>
              <w:pStyle w:val="Tableheading"/>
              <w:jc w:val="center"/>
              <w:rPr>
                <w:lang w:val="en-GB"/>
              </w:rPr>
            </w:pPr>
            <w:r w:rsidRPr="000E0EE2">
              <w:rPr>
                <w:lang w:val="en-GB"/>
              </w:rPr>
              <w:t>Model Course</w:t>
            </w:r>
          </w:p>
        </w:tc>
        <w:tc>
          <w:tcPr>
            <w:tcW w:w="782" w:type="dxa"/>
            <w:tcMar>
              <w:top w:w="28" w:type="dxa"/>
              <w:bottom w:w="28" w:type="dxa"/>
            </w:tcMar>
            <w:textDirection w:val="btLr"/>
            <w:vAlign w:val="center"/>
          </w:tcPr>
          <w:p w14:paraId="7535F51D" w14:textId="77777777" w:rsidR="003805E4" w:rsidRPr="000E0EE2" w:rsidRDefault="003805E4" w:rsidP="003805E4">
            <w:pPr>
              <w:pStyle w:val="Tableheading"/>
              <w:rPr>
                <w:lang w:val="en-GB"/>
              </w:rPr>
            </w:pPr>
            <w:r w:rsidRPr="000E0EE2">
              <w:rPr>
                <w:lang w:val="en-GB"/>
              </w:rPr>
              <w:t>Total Duration (hours)</w:t>
            </w:r>
          </w:p>
        </w:tc>
        <w:tc>
          <w:tcPr>
            <w:tcW w:w="996" w:type="dxa"/>
            <w:textDirection w:val="btLr"/>
          </w:tcPr>
          <w:p w14:paraId="32095757" w14:textId="77777777" w:rsidR="003805E4" w:rsidRPr="000E0EE2" w:rsidRDefault="003805E4" w:rsidP="003805E4">
            <w:pPr>
              <w:pStyle w:val="Tableheading"/>
              <w:rPr>
                <w:lang w:val="en-GB"/>
              </w:rPr>
            </w:pPr>
            <w:r w:rsidRPr="000E0EE2">
              <w:rPr>
                <w:lang w:val="en-GB"/>
              </w:rPr>
              <w:t>Total Duration (Days)</w:t>
            </w:r>
          </w:p>
        </w:tc>
      </w:tr>
      <w:tr w:rsidR="003805E4" w:rsidRPr="000E0EE2" w14:paraId="082C2CD9" w14:textId="77777777" w:rsidTr="003805E4">
        <w:trPr>
          <w:jc w:val="center"/>
        </w:trPr>
        <w:tc>
          <w:tcPr>
            <w:tcW w:w="587" w:type="dxa"/>
            <w:tcMar>
              <w:top w:w="28" w:type="dxa"/>
              <w:bottom w:w="28" w:type="dxa"/>
            </w:tcMar>
          </w:tcPr>
          <w:p w14:paraId="62A52EA3" w14:textId="77777777" w:rsidR="003805E4" w:rsidRPr="000E0EE2" w:rsidRDefault="003805E4" w:rsidP="003805E4">
            <w:pPr>
              <w:pStyle w:val="Tabletext"/>
            </w:pPr>
            <w:r w:rsidRPr="000E0EE2">
              <w:t>7</w:t>
            </w:r>
          </w:p>
        </w:tc>
        <w:tc>
          <w:tcPr>
            <w:tcW w:w="696" w:type="dxa"/>
            <w:shd w:val="clear" w:color="auto" w:fill="00AFAA"/>
            <w:tcMar>
              <w:top w:w="28" w:type="dxa"/>
              <w:bottom w:w="28" w:type="dxa"/>
            </w:tcMar>
          </w:tcPr>
          <w:p w14:paraId="75FB07B1" w14:textId="77777777" w:rsidR="003805E4" w:rsidRPr="000E0EE2" w:rsidRDefault="003805E4" w:rsidP="003805E4">
            <w:pPr>
              <w:pStyle w:val="Tabletext"/>
            </w:pPr>
          </w:p>
        </w:tc>
        <w:tc>
          <w:tcPr>
            <w:tcW w:w="5935" w:type="dxa"/>
            <w:tcMar>
              <w:top w:w="28" w:type="dxa"/>
              <w:bottom w:w="28" w:type="dxa"/>
            </w:tcMar>
          </w:tcPr>
          <w:p w14:paraId="3A630165" w14:textId="77777777" w:rsidR="003805E4" w:rsidRPr="000E0EE2" w:rsidRDefault="003805E4" w:rsidP="003805E4">
            <w:pPr>
              <w:pStyle w:val="Tabletext"/>
            </w:pPr>
            <w:r w:rsidRPr="000E0EE2">
              <w:t>Radar Beacons (Racons)</w:t>
            </w:r>
          </w:p>
        </w:tc>
        <w:tc>
          <w:tcPr>
            <w:tcW w:w="709" w:type="dxa"/>
            <w:shd w:val="clear" w:color="auto" w:fill="00AFAA"/>
            <w:tcMar>
              <w:top w:w="28" w:type="dxa"/>
              <w:bottom w:w="28" w:type="dxa"/>
            </w:tcMar>
          </w:tcPr>
          <w:p w14:paraId="03394F58" w14:textId="77777777" w:rsidR="003805E4" w:rsidRPr="000E0EE2" w:rsidRDefault="003805E4" w:rsidP="003805E4">
            <w:pPr>
              <w:pStyle w:val="Tabletext"/>
            </w:pPr>
          </w:p>
        </w:tc>
        <w:tc>
          <w:tcPr>
            <w:tcW w:w="2553" w:type="dxa"/>
            <w:shd w:val="clear" w:color="auto" w:fill="00AFAA"/>
            <w:tcMar>
              <w:top w:w="28" w:type="dxa"/>
              <w:bottom w:w="28" w:type="dxa"/>
            </w:tcMar>
          </w:tcPr>
          <w:p w14:paraId="48A599AB" w14:textId="77777777" w:rsidR="003805E4" w:rsidRPr="000E0EE2" w:rsidRDefault="003805E4" w:rsidP="003805E4">
            <w:pPr>
              <w:pStyle w:val="Tabletext"/>
            </w:pPr>
          </w:p>
        </w:tc>
        <w:tc>
          <w:tcPr>
            <w:tcW w:w="782" w:type="dxa"/>
            <w:shd w:val="clear" w:color="auto" w:fill="00AFAA"/>
            <w:tcMar>
              <w:top w:w="28" w:type="dxa"/>
              <w:bottom w:w="28" w:type="dxa"/>
            </w:tcMar>
          </w:tcPr>
          <w:p w14:paraId="1404FF88" w14:textId="77777777" w:rsidR="003805E4" w:rsidRPr="000E0EE2" w:rsidRDefault="003805E4" w:rsidP="003805E4">
            <w:pPr>
              <w:pStyle w:val="Tabletext"/>
            </w:pPr>
          </w:p>
        </w:tc>
        <w:tc>
          <w:tcPr>
            <w:tcW w:w="996" w:type="dxa"/>
            <w:shd w:val="clear" w:color="auto" w:fill="00AFAA"/>
          </w:tcPr>
          <w:p w14:paraId="1ECBB6AF" w14:textId="77777777" w:rsidR="003805E4" w:rsidRPr="000E0EE2" w:rsidRDefault="003805E4" w:rsidP="003805E4">
            <w:pPr>
              <w:pStyle w:val="Tabletext"/>
            </w:pPr>
          </w:p>
        </w:tc>
      </w:tr>
      <w:tr w:rsidR="003805E4" w:rsidRPr="000E0EE2" w14:paraId="17D726D4" w14:textId="77777777" w:rsidTr="003805E4">
        <w:trPr>
          <w:jc w:val="center"/>
        </w:trPr>
        <w:tc>
          <w:tcPr>
            <w:tcW w:w="587" w:type="dxa"/>
            <w:tcMar>
              <w:top w:w="28" w:type="dxa"/>
              <w:bottom w:w="28" w:type="dxa"/>
            </w:tcMar>
          </w:tcPr>
          <w:p w14:paraId="21C12912" w14:textId="77777777" w:rsidR="003805E4" w:rsidRPr="000E0EE2" w:rsidRDefault="003805E4" w:rsidP="003805E4">
            <w:pPr>
              <w:pStyle w:val="Tabletext"/>
            </w:pPr>
          </w:p>
        </w:tc>
        <w:tc>
          <w:tcPr>
            <w:tcW w:w="696" w:type="dxa"/>
            <w:tcMar>
              <w:top w:w="28" w:type="dxa"/>
              <w:bottom w:w="28" w:type="dxa"/>
            </w:tcMar>
          </w:tcPr>
          <w:p w14:paraId="0A515FC6" w14:textId="77777777" w:rsidR="003805E4" w:rsidRPr="000E0EE2" w:rsidRDefault="003805E4" w:rsidP="003805E4">
            <w:pPr>
              <w:pStyle w:val="Tabletext"/>
            </w:pPr>
            <w:r w:rsidRPr="000E0EE2">
              <w:t>7.1</w:t>
            </w:r>
          </w:p>
        </w:tc>
        <w:tc>
          <w:tcPr>
            <w:tcW w:w="5935" w:type="dxa"/>
            <w:tcMar>
              <w:top w:w="28" w:type="dxa"/>
              <w:bottom w:w="28" w:type="dxa"/>
            </w:tcMar>
          </w:tcPr>
          <w:p w14:paraId="6ED3E64D" w14:textId="77777777" w:rsidR="003805E4" w:rsidRPr="000E0EE2" w:rsidRDefault="003805E4" w:rsidP="003805E4">
            <w:pPr>
              <w:pStyle w:val="Tabletext"/>
            </w:pPr>
            <w:r w:rsidRPr="000E0EE2">
              <w:t>Introduction to Racons and their configuration</w:t>
            </w:r>
          </w:p>
        </w:tc>
        <w:tc>
          <w:tcPr>
            <w:tcW w:w="709" w:type="dxa"/>
            <w:vMerge w:val="restart"/>
            <w:tcMar>
              <w:top w:w="28" w:type="dxa"/>
              <w:bottom w:w="28" w:type="dxa"/>
            </w:tcMar>
            <w:vAlign w:val="center"/>
          </w:tcPr>
          <w:p w14:paraId="5236FABA" w14:textId="77777777" w:rsidR="003805E4" w:rsidRPr="000E0EE2" w:rsidRDefault="003805E4" w:rsidP="003805E4">
            <w:pPr>
              <w:pStyle w:val="Tabletext"/>
            </w:pPr>
            <w:r w:rsidRPr="000E0EE2">
              <w:t>2</w:t>
            </w:r>
          </w:p>
        </w:tc>
        <w:tc>
          <w:tcPr>
            <w:tcW w:w="2553" w:type="dxa"/>
            <w:vMerge w:val="restart"/>
            <w:tcMar>
              <w:top w:w="28" w:type="dxa"/>
              <w:bottom w:w="28" w:type="dxa"/>
            </w:tcMar>
            <w:vAlign w:val="center"/>
          </w:tcPr>
          <w:p w14:paraId="223D9AFF" w14:textId="77777777" w:rsidR="003805E4" w:rsidRPr="000E0EE2" w:rsidRDefault="003805E4" w:rsidP="003805E4">
            <w:pPr>
              <w:pStyle w:val="Tabletext"/>
            </w:pPr>
            <w:r w:rsidRPr="000E0EE2">
              <w:t>IALA WWA L2.7.1-2</w:t>
            </w:r>
          </w:p>
        </w:tc>
        <w:tc>
          <w:tcPr>
            <w:tcW w:w="782" w:type="dxa"/>
            <w:vMerge w:val="restart"/>
            <w:tcMar>
              <w:top w:w="28" w:type="dxa"/>
              <w:bottom w:w="28" w:type="dxa"/>
            </w:tcMar>
            <w:vAlign w:val="center"/>
          </w:tcPr>
          <w:p w14:paraId="306FF1EB" w14:textId="77777777" w:rsidR="003805E4" w:rsidRPr="000E0EE2" w:rsidRDefault="003805E4" w:rsidP="003805E4">
            <w:pPr>
              <w:pStyle w:val="Tabletext"/>
            </w:pPr>
            <w:r w:rsidRPr="000E0EE2">
              <w:t>9.5</w:t>
            </w:r>
          </w:p>
        </w:tc>
        <w:tc>
          <w:tcPr>
            <w:tcW w:w="996" w:type="dxa"/>
            <w:vMerge w:val="restart"/>
            <w:vAlign w:val="center"/>
          </w:tcPr>
          <w:p w14:paraId="51A09093" w14:textId="77777777" w:rsidR="003805E4" w:rsidRPr="000E0EE2" w:rsidRDefault="003805E4" w:rsidP="003805E4">
            <w:pPr>
              <w:pStyle w:val="Tabletext"/>
            </w:pPr>
            <w:r w:rsidRPr="000E0EE2">
              <w:t>2</w:t>
            </w:r>
          </w:p>
        </w:tc>
      </w:tr>
      <w:tr w:rsidR="003805E4" w:rsidRPr="000E0EE2" w14:paraId="5D466D73" w14:textId="77777777" w:rsidTr="003805E4">
        <w:trPr>
          <w:jc w:val="center"/>
        </w:trPr>
        <w:tc>
          <w:tcPr>
            <w:tcW w:w="587" w:type="dxa"/>
            <w:tcMar>
              <w:top w:w="28" w:type="dxa"/>
              <w:bottom w:w="28" w:type="dxa"/>
            </w:tcMar>
          </w:tcPr>
          <w:p w14:paraId="33F95B2C" w14:textId="77777777" w:rsidR="003805E4" w:rsidRPr="000E0EE2" w:rsidRDefault="003805E4" w:rsidP="003805E4">
            <w:pPr>
              <w:pStyle w:val="Tabletext"/>
            </w:pPr>
          </w:p>
        </w:tc>
        <w:tc>
          <w:tcPr>
            <w:tcW w:w="696" w:type="dxa"/>
            <w:tcMar>
              <w:top w:w="28" w:type="dxa"/>
              <w:bottom w:w="28" w:type="dxa"/>
            </w:tcMar>
          </w:tcPr>
          <w:p w14:paraId="002B7DC1" w14:textId="77777777" w:rsidR="003805E4" w:rsidRPr="000E0EE2" w:rsidRDefault="003805E4" w:rsidP="003805E4">
            <w:pPr>
              <w:pStyle w:val="Tabletext"/>
            </w:pPr>
            <w:r w:rsidRPr="000E0EE2">
              <w:t>7.2</w:t>
            </w:r>
          </w:p>
        </w:tc>
        <w:tc>
          <w:tcPr>
            <w:tcW w:w="5935" w:type="dxa"/>
            <w:tcMar>
              <w:top w:w="28" w:type="dxa"/>
              <w:bottom w:w="28" w:type="dxa"/>
            </w:tcMar>
          </w:tcPr>
          <w:p w14:paraId="1F8415A1" w14:textId="77777777" w:rsidR="003805E4" w:rsidRPr="000E0EE2" w:rsidRDefault="003805E4" w:rsidP="003805E4">
            <w:pPr>
              <w:pStyle w:val="Tabletext"/>
            </w:pPr>
            <w:r w:rsidRPr="000E0EE2">
              <w:t>Testing and quality control</w:t>
            </w:r>
          </w:p>
        </w:tc>
        <w:tc>
          <w:tcPr>
            <w:tcW w:w="709" w:type="dxa"/>
            <w:vMerge/>
            <w:tcMar>
              <w:top w:w="28" w:type="dxa"/>
              <w:bottom w:w="28" w:type="dxa"/>
            </w:tcMar>
          </w:tcPr>
          <w:p w14:paraId="293E8407" w14:textId="77777777" w:rsidR="003805E4" w:rsidRPr="000E0EE2" w:rsidRDefault="003805E4" w:rsidP="003805E4">
            <w:pPr>
              <w:pStyle w:val="Tabletext"/>
            </w:pPr>
          </w:p>
        </w:tc>
        <w:tc>
          <w:tcPr>
            <w:tcW w:w="2553" w:type="dxa"/>
            <w:vMerge/>
            <w:tcBorders>
              <w:bottom w:val="single" w:sz="4" w:space="0" w:color="auto"/>
            </w:tcBorders>
            <w:tcMar>
              <w:top w:w="28" w:type="dxa"/>
              <w:bottom w:w="28" w:type="dxa"/>
            </w:tcMar>
          </w:tcPr>
          <w:p w14:paraId="5E5BCDCB" w14:textId="77777777" w:rsidR="003805E4" w:rsidRPr="000E0EE2" w:rsidRDefault="003805E4" w:rsidP="003805E4">
            <w:pPr>
              <w:pStyle w:val="Tabletext"/>
            </w:pPr>
          </w:p>
        </w:tc>
        <w:tc>
          <w:tcPr>
            <w:tcW w:w="782" w:type="dxa"/>
            <w:vMerge/>
            <w:tcMar>
              <w:top w:w="28" w:type="dxa"/>
              <w:bottom w:w="28" w:type="dxa"/>
            </w:tcMar>
          </w:tcPr>
          <w:p w14:paraId="02F2C901" w14:textId="77777777" w:rsidR="003805E4" w:rsidRPr="000E0EE2" w:rsidRDefault="003805E4" w:rsidP="003805E4">
            <w:pPr>
              <w:pStyle w:val="Tabletext"/>
            </w:pPr>
          </w:p>
        </w:tc>
        <w:tc>
          <w:tcPr>
            <w:tcW w:w="996" w:type="dxa"/>
            <w:vMerge/>
          </w:tcPr>
          <w:p w14:paraId="3715E030" w14:textId="77777777" w:rsidR="003805E4" w:rsidRPr="000E0EE2" w:rsidRDefault="003805E4" w:rsidP="003805E4">
            <w:pPr>
              <w:pStyle w:val="Tabletext"/>
            </w:pPr>
          </w:p>
        </w:tc>
      </w:tr>
    </w:tbl>
    <w:p w14:paraId="71E1C7B7" w14:textId="77777777" w:rsidR="003A41A2" w:rsidRPr="000E0EE2" w:rsidRDefault="003A41A2" w:rsidP="0042518D">
      <w:pPr>
        <w:pStyle w:val="BodyText"/>
      </w:pPr>
    </w:p>
    <w:p w14:paraId="7DB7A9BE" w14:textId="77777777" w:rsidR="002F0655" w:rsidRPr="000E0EE2" w:rsidRDefault="002F0655" w:rsidP="002F0655">
      <w:pPr>
        <w:pStyle w:val="Heading1"/>
        <w:rPr>
          <w:rFonts w:ascii="Calibri" w:hAnsi="Calibri" w:cs="Arial"/>
        </w:rPr>
      </w:pPr>
      <w:bookmarkStart w:id="104" w:name="_Toc431993304"/>
      <w:bookmarkStart w:id="105" w:name="_Toc449336807"/>
      <w:r w:rsidRPr="000E0EE2">
        <w:rPr>
          <w:rFonts w:ascii="Calibri" w:hAnsi="Calibri" w:cs="Arial"/>
        </w:rPr>
        <w:lastRenderedPageBreak/>
        <w:t>MODEL COURSE TEACHING SYLLABUS FOR AtoN LEVEL 2 TECHNICIANS – MODULE 8 – Automatic Identification System</w:t>
      </w:r>
      <w:bookmarkEnd w:id="104"/>
      <w:bookmarkEnd w:id="105"/>
    </w:p>
    <w:p w14:paraId="09F7DE61" w14:textId="77777777" w:rsidR="002F0655" w:rsidRPr="000E0EE2" w:rsidRDefault="002F0655" w:rsidP="002F0655">
      <w:pPr>
        <w:pStyle w:val="Heading1separatationline"/>
      </w:pPr>
    </w:p>
    <w:p w14:paraId="051AE890" w14:textId="77777777" w:rsidR="003A41A2" w:rsidRPr="000E0EE2" w:rsidRDefault="002F0655" w:rsidP="002F0655">
      <w:pPr>
        <w:pStyle w:val="Tablecaption"/>
        <w:jc w:val="center"/>
      </w:pPr>
      <w:bookmarkStart w:id="106" w:name="_Toc196487046"/>
      <w:bookmarkStart w:id="107" w:name="_Toc196487109"/>
      <w:bookmarkStart w:id="108" w:name="_Toc196487131"/>
      <w:bookmarkStart w:id="109" w:name="_Toc369087499"/>
      <w:bookmarkStart w:id="110" w:name="_Toc449336820"/>
      <w:r w:rsidRPr="000E0EE2">
        <w:rPr>
          <w:rFonts w:ascii="Calibri" w:hAnsi="Calibri" w:cs="Arial"/>
        </w:rPr>
        <w:t>Teaching Syllabus Module 8 – Automatic Identification System</w:t>
      </w:r>
      <w:bookmarkEnd w:id="106"/>
      <w:bookmarkEnd w:id="107"/>
      <w:bookmarkEnd w:id="108"/>
      <w:bookmarkEnd w:id="109"/>
      <w:bookmarkEnd w:id="11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7"/>
        <w:gridCol w:w="696"/>
        <w:gridCol w:w="5935"/>
        <w:gridCol w:w="709"/>
        <w:gridCol w:w="2639"/>
        <w:gridCol w:w="647"/>
        <w:gridCol w:w="647"/>
      </w:tblGrid>
      <w:tr w:rsidR="002F0655" w:rsidRPr="000E0EE2" w14:paraId="70D7728A" w14:textId="77777777" w:rsidTr="00D11D60">
        <w:trPr>
          <w:cantSplit/>
          <w:trHeight w:val="1549"/>
          <w:jc w:val="center"/>
        </w:trPr>
        <w:tc>
          <w:tcPr>
            <w:tcW w:w="502" w:type="dxa"/>
            <w:tcMar>
              <w:top w:w="28" w:type="dxa"/>
              <w:bottom w:w="28" w:type="dxa"/>
            </w:tcMar>
            <w:textDirection w:val="btLr"/>
            <w:vAlign w:val="center"/>
          </w:tcPr>
          <w:p w14:paraId="74588E10" w14:textId="77777777" w:rsidR="002F0655" w:rsidRPr="000E0EE2" w:rsidRDefault="002F0655" w:rsidP="002F0655">
            <w:pPr>
              <w:pStyle w:val="Tableheading"/>
              <w:rPr>
                <w:lang w:val="en-GB"/>
              </w:rPr>
            </w:pPr>
            <w:r w:rsidRPr="000E0EE2">
              <w:rPr>
                <w:lang w:val="en-GB"/>
              </w:rPr>
              <w:t>Module</w:t>
            </w:r>
          </w:p>
        </w:tc>
        <w:tc>
          <w:tcPr>
            <w:tcW w:w="645" w:type="dxa"/>
            <w:tcMar>
              <w:top w:w="28" w:type="dxa"/>
              <w:bottom w:w="28" w:type="dxa"/>
            </w:tcMar>
            <w:textDirection w:val="btLr"/>
            <w:vAlign w:val="center"/>
          </w:tcPr>
          <w:p w14:paraId="044EED08" w14:textId="77777777" w:rsidR="002F0655" w:rsidRPr="000E0EE2" w:rsidRDefault="002F0655" w:rsidP="002F0655">
            <w:pPr>
              <w:pStyle w:val="Tableheading"/>
              <w:rPr>
                <w:lang w:val="en-GB"/>
              </w:rPr>
            </w:pPr>
            <w:r w:rsidRPr="000E0EE2">
              <w:rPr>
                <w:lang w:val="en-GB"/>
              </w:rPr>
              <w:t>Element</w:t>
            </w:r>
          </w:p>
        </w:tc>
        <w:tc>
          <w:tcPr>
            <w:tcW w:w="5935" w:type="dxa"/>
            <w:tcMar>
              <w:top w:w="28" w:type="dxa"/>
              <w:bottom w:w="28" w:type="dxa"/>
            </w:tcMar>
            <w:vAlign w:val="center"/>
          </w:tcPr>
          <w:p w14:paraId="62E81110" w14:textId="77777777" w:rsidR="002F0655" w:rsidRPr="000E0EE2" w:rsidRDefault="002F0655" w:rsidP="002F0655">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7BE385C0" w14:textId="77777777" w:rsidR="002F0655" w:rsidRPr="000E0EE2" w:rsidRDefault="002F0655" w:rsidP="002F0655">
            <w:pPr>
              <w:pStyle w:val="Tableheading"/>
              <w:rPr>
                <w:lang w:val="en-GB"/>
              </w:rPr>
            </w:pPr>
            <w:r w:rsidRPr="000E0EE2">
              <w:rPr>
                <w:lang w:val="en-GB"/>
              </w:rPr>
              <w:t>Level of Competence</w:t>
            </w:r>
          </w:p>
        </w:tc>
        <w:tc>
          <w:tcPr>
            <w:tcW w:w="2639" w:type="dxa"/>
            <w:tcMar>
              <w:top w:w="28" w:type="dxa"/>
              <w:bottom w:w="28" w:type="dxa"/>
            </w:tcMar>
            <w:vAlign w:val="center"/>
          </w:tcPr>
          <w:p w14:paraId="628F0904" w14:textId="77777777" w:rsidR="002F0655" w:rsidRPr="000E0EE2" w:rsidRDefault="002F0655" w:rsidP="002F0655">
            <w:pPr>
              <w:pStyle w:val="Tableheading"/>
              <w:jc w:val="center"/>
              <w:rPr>
                <w:lang w:val="en-GB"/>
              </w:rPr>
            </w:pPr>
            <w:r w:rsidRPr="000E0EE2">
              <w:rPr>
                <w:lang w:val="en-GB"/>
              </w:rPr>
              <w:t>Model Course</w:t>
            </w:r>
          </w:p>
        </w:tc>
        <w:tc>
          <w:tcPr>
            <w:tcW w:w="647" w:type="dxa"/>
            <w:tcMar>
              <w:top w:w="28" w:type="dxa"/>
              <w:bottom w:w="28" w:type="dxa"/>
            </w:tcMar>
            <w:textDirection w:val="btLr"/>
            <w:vAlign w:val="center"/>
          </w:tcPr>
          <w:p w14:paraId="2459B872" w14:textId="77777777" w:rsidR="002F0655" w:rsidRPr="000E0EE2" w:rsidRDefault="002F0655" w:rsidP="002F0655">
            <w:pPr>
              <w:pStyle w:val="Tableheading"/>
              <w:rPr>
                <w:lang w:val="en-GB"/>
              </w:rPr>
            </w:pPr>
            <w:r w:rsidRPr="000E0EE2">
              <w:rPr>
                <w:lang w:val="en-GB"/>
              </w:rPr>
              <w:t>Total Duration (hours)</w:t>
            </w:r>
          </w:p>
        </w:tc>
        <w:tc>
          <w:tcPr>
            <w:tcW w:w="647" w:type="dxa"/>
            <w:textDirection w:val="btLr"/>
          </w:tcPr>
          <w:p w14:paraId="2105A6A9" w14:textId="77777777" w:rsidR="002F0655" w:rsidRPr="000E0EE2" w:rsidRDefault="002F0655" w:rsidP="002F0655">
            <w:pPr>
              <w:pStyle w:val="Tableheading"/>
              <w:rPr>
                <w:lang w:val="en-GB"/>
              </w:rPr>
            </w:pPr>
            <w:r w:rsidRPr="000E0EE2">
              <w:rPr>
                <w:lang w:val="en-GB"/>
              </w:rPr>
              <w:t>Total Duration (Days)</w:t>
            </w:r>
          </w:p>
        </w:tc>
      </w:tr>
      <w:tr w:rsidR="002F0655" w:rsidRPr="000E0EE2" w14:paraId="3D7744EC" w14:textId="77777777" w:rsidTr="002F0655">
        <w:trPr>
          <w:jc w:val="center"/>
        </w:trPr>
        <w:tc>
          <w:tcPr>
            <w:tcW w:w="502" w:type="dxa"/>
            <w:tcMar>
              <w:top w:w="28" w:type="dxa"/>
              <w:bottom w:w="28" w:type="dxa"/>
            </w:tcMar>
          </w:tcPr>
          <w:p w14:paraId="14520D79" w14:textId="77777777" w:rsidR="002F0655" w:rsidRPr="000E0EE2" w:rsidRDefault="002F0655" w:rsidP="002F0655">
            <w:pPr>
              <w:pStyle w:val="Tabletext"/>
            </w:pPr>
            <w:r w:rsidRPr="000E0EE2">
              <w:t>8</w:t>
            </w:r>
          </w:p>
        </w:tc>
        <w:tc>
          <w:tcPr>
            <w:tcW w:w="645" w:type="dxa"/>
            <w:shd w:val="clear" w:color="auto" w:fill="00AFAA"/>
            <w:tcMar>
              <w:top w:w="28" w:type="dxa"/>
              <w:bottom w:w="28" w:type="dxa"/>
            </w:tcMar>
          </w:tcPr>
          <w:p w14:paraId="2ADB9FD1" w14:textId="77777777" w:rsidR="002F0655" w:rsidRPr="000E0EE2" w:rsidRDefault="002F0655" w:rsidP="002F0655">
            <w:pPr>
              <w:pStyle w:val="Tabletext"/>
            </w:pPr>
          </w:p>
        </w:tc>
        <w:tc>
          <w:tcPr>
            <w:tcW w:w="5935" w:type="dxa"/>
            <w:tcMar>
              <w:top w:w="28" w:type="dxa"/>
              <w:bottom w:w="28" w:type="dxa"/>
            </w:tcMar>
          </w:tcPr>
          <w:p w14:paraId="468EEBFE" w14:textId="77777777" w:rsidR="002F0655" w:rsidRPr="000E0EE2" w:rsidRDefault="002F0655" w:rsidP="002F0655">
            <w:pPr>
              <w:pStyle w:val="Tabletext"/>
            </w:pPr>
            <w:r w:rsidRPr="000E0EE2">
              <w:t>Automatic Identification System (AIS)</w:t>
            </w:r>
          </w:p>
        </w:tc>
        <w:tc>
          <w:tcPr>
            <w:tcW w:w="709" w:type="dxa"/>
            <w:shd w:val="clear" w:color="auto" w:fill="00AFAA"/>
            <w:tcMar>
              <w:top w:w="28" w:type="dxa"/>
              <w:bottom w:w="28" w:type="dxa"/>
            </w:tcMar>
          </w:tcPr>
          <w:p w14:paraId="74004BA8" w14:textId="77777777" w:rsidR="002F0655" w:rsidRPr="000E0EE2" w:rsidRDefault="002F0655" w:rsidP="002F0655">
            <w:pPr>
              <w:pStyle w:val="Tabletext"/>
            </w:pPr>
          </w:p>
        </w:tc>
        <w:tc>
          <w:tcPr>
            <w:tcW w:w="2639" w:type="dxa"/>
            <w:shd w:val="clear" w:color="auto" w:fill="00AFAA"/>
            <w:tcMar>
              <w:top w:w="28" w:type="dxa"/>
              <w:bottom w:w="28" w:type="dxa"/>
            </w:tcMar>
          </w:tcPr>
          <w:p w14:paraId="4A636ACF" w14:textId="77777777" w:rsidR="002F0655" w:rsidRPr="000E0EE2" w:rsidRDefault="002F0655" w:rsidP="002F0655">
            <w:pPr>
              <w:pStyle w:val="Tabletext"/>
            </w:pPr>
          </w:p>
        </w:tc>
        <w:tc>
          <w:tcPr>
            <w:tcW w:w="647" w:type="dxa"/>
            <w:shd w:val="clear" w:color="auto" w:fill="00AFAA"/>
            <w:tcMar>
              <w:top w:w="28" w:type="dxa"/>
              <w:bottom w:w="28" w:type="dxa"/>
            </w:tcMar>
          </w:tcPr>
          <w:p w14:paraId="63056DED" w14:textId="77777777" w:rsidR="002F0655" w:rsidRPr="000E0EE2" w:rsidRDefault="002F0655" w:rsidP="002F0655">
            <w:pPr>
              <w:pStyle w:val="Tabletext"/>
            </w:pPr>
          </w:p>
        </w:tc>
        <w:tc>
          <w:tcPr>
            <w:tcW w:w="647" w:type="dxa"/>
            <w:shd w:val="clear" w:color="auto" w:fill="00AFAA"/>
          </w:tcPr>
          <w:p w14:paraId="6256F80F" w14:textId="77777777" w:rsidR="002F0655" w:rsidRPr="000E0EE2" w:rsidRDefault="002F0655" w:rsidP="002F0655">
            <w:pPr>
              <w:pStyle w:val="Tabletext"/>
            </w:pPr>
          </w:p>
        </w:tc>
      </w:tr>
      <w:tr w:rsidR="002F0655" w:rsidRPr="000E0EE2" w14:paraId="2F6462FF" w14:textId="77777777" w:rsidTr="00D11D60">
        <w:trPr>
          <w:jc w:val="center"/>
        </w:trPr>
        <w:tc>
          <w:tcPr>
            <w:tcW w:w="502" w:type="dxa"/>
            <w:tcMar>
              <w:top w:w="28" w:type="dxa"/>
              <w:bottom w:w="28" w:type="dxa"/>
            </w:tcMar>
          </w:tcPr>
          <w:p w14:paraId="239BD3AC" w14:textId="77777777" w:rsidR="002F0655" w:rsidRPr="000E0EE2" w:rsidRDefault="002F0655" w:rsidP="002F0655">
            <w:pPr>
              <w:pStyle w:val="Tabletext"/>
            </w:pPr>
          </w:p>
        </w:tc>
        <w:tc>
          <w:tcPr>
            <w:tcW w:w="645" w:type="dxa"/>
            <w:tcMar>
              <w:top w:w="28" w:type="dxa"/>
              <w:bottom w:w="28" w:type="dxa"/>
            </w:tcMar>
          </w:tcPr>
          <w:p w14:paraId="2C144155" w14:textId="77777777" w:rsidR="002F0655" w:rsidRPr="000E0EE2" w:rsidRDefault="002F0655" w:rsidP="002F0655">
            <w:pPr>
              <w:pStyle w:val="Tabletext"/>
            </w:pPr>
            <w:r w:rsidRPr="000E0EE2">
              <w:t>8.1</w:t>
            </w:r>
          </w:p>
        </w:tc>
        <w:tc>
          <w:tcPr>
            <w:tcW w:w="5935" w:type="dxa"/>
            <w:tcMar>
              <w:top w:w="28" w:type="dxa"/>
              <w:bottom w:w="28" w:type="dxa"/>
            </w:tcMar>
          </w:tcPr>
          <w:p w14:paraId="201B172C" w14:textId="77777777" w:rsidR="002F0655" w:rsidRPr="000E0EE2" w:rsidRDefault="002F0655" w:rsidP="002F0655">
            <w:pPr>
              <w:pStyle w:val="Tabletext"/>
            </w:pPr>
            <w:r w:rsidRPr="000E0EE2">
              <w:t>AIS AtoN Operations</w:t>
            </w:r>
          </w:p>
        </w:tc>
        <w:tc>
          <w:tcPr>
            <w:tcW w:w="709" w:type="dxa"/>
            <w:tcMar>
              <w:top w:w="28" w:type="dxa"/>
              <w:bottom w:w="28" w:type="dxa"/>
            </w:tcMar>
          </w:tcPr>
          <w:p w14:paraId="4A54BCCA" w14:textId="77777777" w:rsidR="002F0655" w:rsidRPr="000E0EE2" w:rsidRDefault="002F0655" w:rsidP="002F0655">
            <w:pPr>
              <w:pStyle w:val="Tabletext"/>
            </w:pPr>
            <w:r w:rsidRPr="000E0EE2">
              <w:t>1</w:t>
            </w:r>
          </w:p>
        </w:tc>
        <w:tc>
          <w:tcPr>
            <w:tcW w:w="2639" w:type="dxa"/>
            <w:shd w:val="clear" w:color="auto" w:fill="auto"/>
            <w:tcMar>
              <w:top w:w="28" w:type="dxa"/>
              <w:bottom w:w="28" w:type="dxa"/>
            </w:tcMar>
          </w:tcPr>
          <w:p w14:paraId="2FDB6800" w14:textId="77777777" w:rsidR="002F0655" w:rsidRPr="000E0EE2" w:rsidRDefault="002F0655" w:rsidP="002F0655">
            <w:pPr>
              <w:pStyle w:val="Tabletext"/>
            </w:pPr>
            <w:r w:rsidRPr="000E0EE2">
              <w:t>IALA WWA L2.8.1</w:t>
            </w:r>
          </w:p>
        </w:tc>
        <w:tc>
          <w:tcPr>
            <w:tcW w:w="647" w:type="dxa"/>
            <w:tcMar>
              <w:top w:w="28" w:type="dxa"/>
              <w:bottom w:w="28" w:type="dxa"/>
            </w:tcMar>
          </w:tcPr>
          <w:p w14:paraId="0F31A0F1" w14:textId="77777777" w:rsidR="002F0655" w:rsidRPr="000E0EE2" w:rsidRDefault="002F0655" w:rsidP="002F0655">
            <w:pPr>
              <w:pStyle w:val="Tabletext"/>
            </w:pPr>
            <w:r w:rsidRPr="000E0EE2">
              <w:t>18</w:t>
            </w:r>
          </w:p>
        </w:tc>
        <w:tc>
          <w:tcPr>
            <w:tcW w:w="647" w:type="dxa"/>
            <w:vAlign w:val="center"/>
          </w:tcPr>
          <w:p w14:paraId="7DF80853" w14:textId="77777777" w:rsidR="002F0655" w:rsidRPr="000E0EE2" w:rsidRDefault="002F0655" w:rsidP="002F0655">
            <w:pPr>
              <w:pStyle w:val="Tabletext"/>
            </w:pPr>
            <w:r w:rsidRPr="000E0EE2">
              <w:t>3</w:t>
            </w:r>
          </w:p>
        </w:tc>
      </w:tr>
    </w:tbl>
    <w:p w14:paraId="39369A71" w14:textId="77777777" w:rsidR="003A41A2" w:rsidRPr="000E0EE2" w:rsidRDefault="003A41A2" w:rsidP="002F0655">
      <w:pPr>
        <w:pStyle w:val="BodyText"/>
        <w:jc w:val="center"/>
      </w:pPr>
    </w:p>
    <w:p w14:paraId="7ECFB7AA" w14:textId="77777777" w:rsidR="002F0655" w:rsidRPr="000E0EE2" w:rsidRDefault="002F0655">
      <w:pPr>
        <w:spacing w:after="200" w:line="276" w:lineRule="auto"/>
        <w:rPr>
          <w:sz w:val="22"/>
        </w:rPr>
      </w:pPr>
      <w:r w:rsidRPr="000E0EE2">
        <w:br w:type="page"/>
      </w:r>
    </w:p>
    <w:p w14:paraId="01C5F411" w14:textId="77777777" w:rsidR="003A41A2" w:rsidRPr="000E0EE2" w:rsidRDefault="002F0655" w:rsidP="002F0655">
      <w:pPr>
        <w:pStyle w:val="Heading1"/>
        <w:rPr>
          <w:rFonts w:ascii="Calibri" w:hAnsi="Calibri" w:cs="Arial"/>
        </w:rPr>
      </w:pPr>
      <w:bookmarkStart w:id="111" w:name="_Toc431993305"/>
      <w:bookmarkStart w:id="112" w:name="_Toc449336808"/>
      <w:r w:rsidRPr="000E0EE2">
        <w:rPr>
          <w:rFonts w:ascii="Calibri" w:hAnsi="Calibri" w:cs="Arial"/>
        </w:rPr>
        <w:lastRenderedPageBreak/>
        <w:t>MODEL COURSE TEACHING SYLLABUS FOR AtoN LEVEL 2 TECHNICIANS – MODULE 9 – RADIONAVIGATION/DGNSS</w:t>
      </w:r>
      <w:bookmarkEnd w:id="111"/>
      <w:bookmarkEnd w:id="112"/>
    </w:p>
    <w:p w14:paraId="2230D4AB" w14:textId="77777777" w:rsidR="002F0655" w:rsidRPr="000E0EE2" w:rsidRDefault="002F0655" w:rsidP="002F0655">
      <w:pPr>
        <w:pStyle w:val="Heading1separatationline"/>
      </w:pPr>
    </w:p>
    <w:p w14:paraId="465B6935" w14:textId="77777777" w:rsidR="003A41A2" w:rsidRPr="000E0EE2" w:rsidRDefault="002F0655" w:rsidP="002F0655">
      <w:pPr>
        <w:pStyle w:val="Tablecaption"/>
      </w:pPr>
      <w:bookmarkStart w:id="113" w:name="_Toc196487047"/>
      <w:bookmarkStart w:id="114" w:name="_Toc196487110"/>
      <w:bookmarkStart w:id="115" w:name="_Toc196487132"/>
      <w:bookmarkStart w:id="116" w:name="_Toc369087500"/>
      <w:bookmarkStart w:id="117" w:name="_Toc449336821"/>
      <w:r w:rsidRPr="000E0EE2">
        <w:rPr>
          <w:rFonts w:ascii="Calibri" w:hAnsi="Calibri" w:cs="Arial"/>
        </w:rPr>
        <w:t>Teaching Syllabus Module 9 – Radionavigation and Differential Global Navigation Satellite Systems</w:t>
      </w:r>
      <w:bookmarkEnd w:id="113"/>
      <w:bookmarkEnd w:id="114"/>
      <w:bookmarkEnd w:id="115"/>
      <w:bookmarkEnd w:id="116"/>
      <w:bookmarkEnd w:id="11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2"/>
        <w:gridCol w:w="696"/>
        <w:gridCol w:w="6411"/>
        <w:gridCol w:w="708"/>
        <w:gridCol w:w="2621"/>
        <w:gridCol w:w="743"/>
        <w:gridCol w:w="708"/>
      </w:tblGrid>
      <w:tr w:rsidR="005E24E7" w:rsidRPr="000E0EE2" w14:paraId="1BAA45AF" w14:textId="77777777" w:rsidTr="005E24E7">
        <w:trPr>
          <w:cantSplit/>
          <w:trHeight w:val="1473"/>
          <w:jc w:val="center"/>
        </w:trPr>
        <w:tc>
          <w:tcPr>
            <w:tcW w:w="732" w:type="dxa"/>
            <w:tcMar>
              <w:top w:w="28" w:type="dxa"/>
              <w:bottom w:w="28" w:type="dxa"/>
            </w:tcMar>
            <w:textDirection w:val="btLr"/>
          </w:tcPr>
          <w:p w14:paraId="3BDFF2DE" w14:textId="77777777" w:rsidR="005E24E7" w:rsidRPr="000E0EE2" w:rsidRDefault="005E24E7" w:rsidP="005E24E7">
            <w:pPr>
              <w:pStyle w:val="Tableheading"/>
              <w:rPr>
                <w:lang w:val="en-GB"/>
              </w:rPr>
            </w:pPr>
            <w:r w:rsidRPr="000E0EE2">
              <w:rPr>
                <w:lang w:val="en-GB"/>
              </w:rPr>
              <w:t>Module</w:t>
            </w:r>
          </w:p>
        </w:tc>
        <w:tc>
          <w:tcPr>
            <w:tcW w:w="696" w:type="dxa"/>
            <w:tcMar>
              <w:top w:w="28" w:type="dxa"/>
              <w:bottom w:w="28" w:type="dxa"/>
            </w:tcMar>
            <w:textDirection w:val="btLr"/>
          </w:tcPr>
          <w:p w14:paraId="1974F59C" w14:textId="77777777" w:rsidR="005E24E7" w:rsidRPr="000E0EE2" w:rsidRDefault="005E24E7" w:rsidP="005E24E7">
            <w:pPr>
              <w:pStyle w:val="Tableheading"/>
              <w:rPr>
                <w:lang w:val="en-GB"/>
              </w:rPr>
            </w:pPr>
            <w:r w:rsidRPr="000E0EE2">
              <w:rPr>
                <w:lang w:val="en-GB"/>
              </w:rPr>
              <w:t>Element</w:t>
            </w:r>
          </w:p>
        </w:tc>
        <w:tc>
          <w:tcPr>
            <w:tcW w:w="6411" w:type="dxa"/>
            <w:tcMar>
              <w:top w:w="28" w:type="dxa"/>
              <w:bottom w:w="28" w:type="dxa"/>
            </w:tcMar>
            <w:vAlign w:val="center"/>
          </w:tcPr>
          <w:p w14:paraId="36FF15AC" w14:textId="77777777" w:rsidR="005E24E7" w:rsidRPr="000E0EE2" w:rsidRDefault="005E24E7" w:rsidP="005E24E7">
            <w:pPr>
              <w:pStyle w:val="Tableheading"/>
              <w:jc w:val="center"/>
              <w:rPr>
                <w:lang w:val="en-GB"/>
              </w:rPr>
            </w:pPr>
            <w:r w:rsidRPr="000E0EE2">
              <w:rPr>
                <w:lang w:val="en-GB"/>
              </w:rPr>
              <w:t>Subject</w:t>
            </w:r>
          </w:p>
        </w:tc>
        <w:tc>
          <w:tcPr>
            <w:tcW w:w="708" w:type="dxa"/>
            <w:tcMar>
              <w:top w:w="28" w:type="dxa"/>
              <w:bottom w:w="28" w:type="dxa"/>
            </w:tcMar>
            <w:textDirection w:val="btLr"/>
          </w:tcPr>
          <w:p w14:paraId="72EF4392" w14:textId="77777777" w:rsidR="005E24E7" w:rsidRPr="000E0EE2" w:rsidRDefault="005E24E7" w:rsidP="005E24E7">
            <w:pPr>
              <w:pStyle w:val="Tableheading"/>
              <w:rPr>
                <w:lang w:val="en-GB"/>
              </w:rPr>
            </w:pPr>
            <w:r w:rsidRPr="000E0EE2">
              <w:rPr>
                <w:lang w:val="en-GB"/>
              </w:rPr>
              <w:t>Level of Competence</w:t>
            </w:r>
          </w:p>
        </w:tc>
        <w:tc>
          <w:tcPr>
            <w:tcW w:w="2621" w:type="dxa"/>
            <w:tcMar>
              <w:top w:w="28" w:type="dxa"/>
              <w:bottom w:w="28" w:type="dxa"/>
            </w:tcMar>
            <w:vAlign w:val="center"/>
          </w:tcPr>
          <w:p w14:paraId="60001AF1" w14:textId="77777777" w:rsidR="005E24E7" w:rsidRPr="000E0EE2" w:rsidRDefault="005E24E7" w:rsidP="005E24E7">
            <w:pPr>
              <w:pStyle w:val="Tableheading"/>
              <w:jc w:val="center"/>
              <w:rPr>
                <w:lang w:val="en-GB"/>
              </w:rPr>
            </w:pPr>
            <w:r w:rsidRPr="000E0EE2">
              <w:rPr>
                <w:lang w:val="en-GB"/>
              </w:rPr>
              <w:t>Model Course</w:t>
            </w:r>
          </w:p>
        </w:tc>
        <w:tc>
          <w:tcPr>
            <w:tcW w:w="743" w:type="dxa"/>
            <w:tcMar>
              <w:top w:w="28" w:type="dxa"/>
              <w:bottom w:w="28" w:type="dxa"/>
            </w:tcMar>
            <w:textDirection w:val="btLr"/>
          </w:tcPr>
          <w:p w14:paraId="7F1686C2" w14:textId="77777777" w:rsidR="005E24E7" w:rsidRPr="000E0EE2" w:rsidRDefault="005E24E7" w:rsidP="005E24E7">
            <w:pPr>
              <w:pStyle w:val="Tableheading"/>
              <w:rPr>
                <w:lang w:val="en-GB"/>
              </w:rPr>
            </w:pPr>
            <w:r w:rsidRPr="000E0EE2">
              <w:rPr>
                <w:lang w:val="en-GB"/>
              </w:rPr>
              <w:t>Total Duration (hours)</w:t>
            </w:r>
          </w:p>
        </w:tc>
        <w:tc>
          <w:tcPr>
            <w:tcW w:w="708" w:type="dxa"/>
            <w:textDirection w:val="btLr"/>
          </w:tcPr>
          <w:p w14:paraId="1E3CC04E" w14:textId="77777777" w:rsidR="005E24E7" w:rsidRPr="000E0EE2" w:rsidRDefault="005E24E7" w:rsidP="005E24E7">
            <w:pPr>
              <w:pStyle w:val="Tableheading"/>
              <w:rPr>
                <w:lang w:val="en-GB"/>
              </w:rPr>
            </w:pPr>
            <w:r w:rsidRPr="000E0EE2">
              <w:rPr>
                <w:lang w:val="en-GB"/>
              </w:rPr>
              <w:t>Total Duration (Days)</w:t>
            </w:r>
          </w:p>
        </w:tc>
      </w:tr>
      <w:tr w:rsidR="005E24E7" w:rsidRPr="000E0EE2" w14:paraId="51FEC9C3" w14:textId="77777777" w:rsidTr="00556C05">
        <w:trPr>
          <w:jc w:val="center"/>
        </w:trPr>
        <w:tc>
          <w:tcPr>
            <w:tcW w:w="732" w:type="dxa"/>
            <w:tcMar>
              <w:top w:w="28" w:type="dxa"/>
              <w:bottom w:w="28" w:type="dxa"/>
            </w:tcMar>
          </w:tcPr>
          <w:p w14:paraId="6E3FF9C7" w14:textId="77777777" w:rsidR="005E24E7" w:rsidRPr="000E0EE2" w:rsidRDefault="005E24E7" w:rsidP="005E24E7">
            <w:pPr>
              <w:pStyle w:val="Tabletext"/>
            </w:pPr>
            <w:r w:rsidRPr="000E0EE2">
              <w:t>9</w:t>
            </w:r>
          </w:p>
        </w:tc>
        <w:tc>
          <w:tcPr>
            <w:tcW w:w="696" w:type="dxa"/>
            <w:shd w:val="clear" w:color="auto" w:fill="00AFAA"/>
            <w:tcMar>
              <w:top w:w="28" w:type="dxa"/>
              <w:bottom w:w="28" w:type="dxa"/>
            </w:tcMar>
          </w:tcPr>
          <w:p w14:paraId="275E31C5" w14:textId="77777777" w:rsidR="005E24E7" w:rsidRPr="000E0EE2" w:rsidRDefault="005E24E7" w:rsidP="005E24E7">
            <w:pPr>
              <w:pStyle w:val="Tabletext"/>
            </w:pPr>
          </w:p>
        </w:tc>
        <w:tc>
          <w:tcPr>
            <w:tcW w:w="6411" w:type="dxa"/>
            <w:tcMar>
              <w:top w:w="28" w:type="dxa"/>
              <w:bottom w:w="28" w:type="dxa"/>
            </w:tcMar>
          </w:tcPr>
          <w:p w14:paraId="63A80A63" w14:textId="77777777" w:rsidR="005E24E7" w:rsidRPr="000E0EE2" w:rsidRDefault="005E24E7" w:rsidP="005E24E7">
            <w:pPr>
              <w:pStyle w:val="Tabletext"/>
            </w:pPr>
            <w:r w:rsidRPr="000E0EE2">
              <w:t>Radionavigation and Differential Global Navigation Satellite Systems</w:t>
            </w:r>
          </w:p>
        </w:tc>
        <w:tc>
          <w:tcPr>
            <w:tcW w:w="708" w:type="dxa"/>
            <w:shd w:val="clear" w:color="auto" w:fill="00AFAA"/>
            <w:tcMar>
              <w:top w:w="28" w:type="dxa"/>
              <w:bottom w:w="28" w:type="dxa"/>
            </w:tcMar>
          </w:tcPr>
          <w:p w14:paraId="40A35E2B" w14:textId="77777777" w:rsidR="005E24E7" w:rsidRPr="000E0EE2" w:rsidRDefault="005E24E7" w:rsidP="005E24E7">
            <w:pPr>
              <w:pStyle w:val="Tabletext"/>
            </w:pPr>
          </w:p>
        </w:tc>
        <w:tc>
          <w:tcPr>
            <w:tcW w:w="2621" w:type="dxa"/>
            <w:shd w:val="clear" w:color="auto" w:fill="00AFAA"/>
            <w:tcMar>
              <w:top w:w="28" w:type="dxa"/>
              <w:bottom w:w="28" w:type="dxa"/>
            </w:tcMar>
          </w:tcPr>
          <w:p w14:paraId="5660682B" w14:textId="77777777" w:rsidR="005E24E7" w:rsidRPr="000E0EE2" w:rsidRDefault="005E24E7" w:rsidP="005E24E7">
            <w:pPr>
              <w:pStyle w:val="Tabletext"/>
            </w:pPr>
          </w:p>
        </w:tc>
        <w:tc>
          <w:tcPr>
            <w:tcW w:w="743" w:type="dxa"/>
            <w:shd w:val="clear" w:color="auto" w:fill="00AFAA"/>
            <w:tcMar>
              <w:top w:w="28" w:type="dxa"/>
              <w:bottom w:w="28" w:type="dxa"/>
            </w:tcMar>
          </w:tcPr>
          <w:p w14:paraId="4B891D93" w14:textId="77777777" w:rsidR="005E24E7" w:rsidRPr="000E0EE2" w:rsidRDefault="005E24E7" w:rsidP="005E24E7">
            <w:pPr>
              <w:pStyle w:val="Tabletext"/>
            </w:pPr>
          </w:p>
        </w:tc>
        <w:tc>
          <w:tcPr>
            <w:tcW w:w="708" w:type="dxa"/>
            <w:shd w:val="clear" w:color="auto" w:fill="00AFAA"/>
          </w:tcPr>
          <w:p w14:paraId="66407614" w14:textId="77777777" w:rsidR="005E24E7" w:rsidRPr="000E0EE2" w:rsidRDefault="005E24E7" w:rsidP="005E24E7">
            <w:pPr>
              <w:pStyle w:val="Tabletext"/>
            </w:pPr>
          </w:p>
        </w:tc>
      </w:tr>
      <w:tr w:rsidR="005E24E7" w:rsidRPr="000E0EE2" w14:paraId="263C16B7" w14:textId="77777777" w:rsidTr="005E24E7">
        <w:trPr>
          <w:jc w:val="center"/>
        </w:trPr>
        <w:tc>
          <w:tcPr>
            <w:tcW w:w="732" w:type="dxa"/>
            <w:tcMar>
              <w:top w:w="28" w:type="dxa"/>
              <w:bottom w:w="28" w:type="dxa"/>
            </w:tcMar>
          </w:tcPr>
          <w:p w14:paraId="368F1847" w14:textId="77777777" w:rsidR="005E24E7" w:rsidRPr="000E0EE2" w:rsidRDefault="005E24E7" w:rsidP="005E24E7">
            <w:pPr>
              <w:pStyle w:val="Tabletext"/>
            </w:pPr>
          </w:p>
        </w:tc>
        <w:tc>
          <w:tcPr>
            <w:tcW w:w="696" w:type="dxa"/>
            <w:tcMar>
              <w:top w:w="28" w:type="dxa"/>
              <w:bottom w:w="28" w:type="dxa"/>
            </w:tcMar>
          </w:tcPr>
          <w:p w14:paraId="2AA33EDA" w14:textId="77777777" w:rsidR="005E24E7" w:rsidRPr="000E0EE2" w:rsidRDefault="005E24E7" w:rsidP="005E24E7">
            <w:pPr>
              <w:pStyle w:val="Tabletext"/>
            </w:pPr>
            <w:r w:rsidRPr="000E0EE2">
              <w:t>9.1</w:t>
            </w:r>
          </w:p>
        </w:tc>
        <w:tc>
          <w:tcPr>
            <w:tcW w:w="6411" w:type="dxa"/>
            <w:tcMar>
              <w:top w:w="28" w:type="dxa"/>
              <w:bottom w:w="28" w:type="dxa"/>
            </w:tcMar>
          </w:tcPr>
          <w:p w14:paraId="53AEE99E" w14:textId="77777777" w:rsidR="005E24E7" w:rsidRPr="000E0EE2" w:rsidRDefault="005E24E7" w:rsidP="005E24E7">
            <w:pPr>
              <w:pStyle w:val="Tabletext"/>
            </w:pPr>
            <w:r w:rsidRPr="000E0EE2">
              <w:t>Introduction to Radionavigation Systems</w:t>
            </w:r>
          </w:p>
        </w:tc>
        <w:tc>
          <w:tcPr>
            <w:tcW w:w="708" w:type="dxa"/>
            <w:tcMar>
              <w:top w:w="28" w:type="dxa"/>
              <w:bottom w:w="28" w:type="dxa"/>
            </w:tcMar>
          </w:tcPr>
          <w:p w14:paraId="7845239E" w14:textId="77777777" w:rsidR="005E24E7" w:rsidRPr="000E0EE2" w:rsidRDefault="005E24E7" w:rsidP="005E24E7">
            <w:pPr>
              <w:pStyle w:val="Tabletext"/>
            </w:pPr>
            <w:r w:rsidRPr="000E0EE2">
              <w:t>1</w:t>
            </w:r>
          </w:p>
        </w:tc>
        <w:tc>
          <w:tcPr>
            <w:tcW w:w="2621" w:type="dxa"/>
            <w:vMerge w:val="restart"/>
            <w:tcMar>
              <w:top w:w="28" w:type="dxa"/>
              <w:bottom w:w="28" w:type="dxa"/>
            </w:tcMar>
            <w:vAlign w:val="center"/>
          </w:tcPr>
          <w:p w14:paraId="0F7460B5" w14:textId="77777777" w:rsidR="005E24E7" w:rsidRPr="000E0EE2" w:rsidRDefault="005E24E7" w:rsidP="005E24E7">
            <w:pPr>
              <w:pStyle w:val="Tabletext"/>
            </w:pPr>
            <w:r w:rsidRPr="000E0EE2">
              <w:t>IALA WWA L2.9.1- 9.9</w:t>
            </w:r>
          </w:p>
          <w:p w14:paraId="7EAEC06A" w14:textId="77777777" w:rsidR="005E24E7" w:rsidRPr="000E0EE2" w:rsidRDefault="005E24E7" w:rsidP="005E24E7">
            <w:pPr>
              <w:pStyle w:val="Tabletext"/>
            </w:pPr>
          </w:p>
          <w:p w14:paraId="11189959" w14:textId="77777777" w:rsidR="005E24E7" w:rsidRPr="000E0EE2" w:rsidRDefault="005E24E7" w:rsidP="005E24E7">
            <w:pPr>
              <w:pStyle w:val="Tabletext"/>
            </w:pPr>
            <w:r w:rsidRPr="000E0EE2">
              <w:t>(9.1 – 9.5)</w:t>
            </w:r>
          </w:p>
        </w:tc>
        <w:tc>
          <w:tcPr>
            <w:tcW w:w="743" w:type="dxa"/>
            <w:vMerge w:val="restart"/>
            <w:tcMar>
              <w:top w:w="28" w:type="dxa"/>
              <w:bottom w:w="28" w:type="dxa"/>
            </w:tcMar>
            <w:vAlign w:val="center"/>
          </w:tcPr>
          <w:p w14:paraId="77BFA21A" w14:textId="77777777" w:rsidR="005E24E7" w:rsidRPr="000E0EE2" w:rsidRDefault="005E24E7" w:rsidP="005E24E7">
            <w:pPr>
              <w:pStyle w:val="Tabletext"/>
            </w:pPr>
            <w:r w:rsidRPr="000E0EE2">
              <w:t>8</w:t>
            </w:r>
          </w:p>
        </w:tc>
        <w:tc>
          <w:tcPr>
            <w:tcW w:w="708" w:type="dxa"/>
            <w:vMerge w:val="restart"/>
            <w:vAlign w:val="center"/>
          </w:tcPr>
          <w:p w14:paraId="0DBAB72F" w14:textId="77777777" w:rsidR="005E24E7" w:rsidRPr="000E0EE2" w:rsidRDefault="005E24E7" w:rsidP="005E24E7">
            <w:pPr>
              <w:pStyle w:val="Tabletext"/>
            </w:pPr>
            <w:r w:rsidRPr="000E0EE2">
              <w:t>1</w:t>
            </w:r>
          </w:p>
          <w:p w14:paraId="4F1243BD" w14:textId="77777777" w:rsidR="005E24E7" w:rsidRPr="000E0EE2" w:rsidRDefault="005E24E7" w:rsidP="005E24E7">
            <w:pPr>
              <w:pStyle w:val="Tabletext"/>
            </w:pPr>
            <w:r w:rsidRPr="000E0EE2">
              <w:t>or</w:t>
            </w:r>
          </w:p>
          <w:p w14:paraId="0ABD964F" w14:textId="77777777" w:rsidR="005E24E7" w:rsidRPr="000E0EE2" w:rsidRDefault="005E24E7" w:rsidP="005E24E7">
            <w:pPr>
              <w:pStyle w:val="Tabletext"/>
            </w:pPr>
            <w:r w:rsidRPr="000E0EE2">
              <w:t>2</w:t>
            </w:r>
          </w:p>
        </w:tc>
      </w:tr>
      <w:tr w:rsidR="005E24E7" w:rsidRPr="000E0EE2" w14:paraId="61BD0581" w14:textId="77777777" w:rsidTr="005E24E7">
        <w:trPr>
          <w:jc w:val="center"/>
        </w:trPr>
        <w:tc>
          <w:tcPr>
            <w:tcW w:w="732" w:type="dxa"/>
            <w:tcMar>
              <w:top w:w="28" w:type="dxa"/>
              <w:bottom w:w="28" w:type="dxa"/>
            </w:tcMar>
          </w:tcPr>
          <w:p w14:paraId="6A401EEE" w14:textId="77777777" w:rsidR="005E24E7" w:rsidRPr="000E0EE2" w:rsidRDefault="005E24E7" w:rsidP="005E24E7">
            <w:pPr>
              <w:pStyle w:val="Tabletext"/>
            </w:pPr>
          </w:p>
        </w:tc>
        <w:tc>
          <w:tcPr>
            <w:tcW w:w="696" w:type="dxa"/>
            <w:tcMar>
              <w:top w:w="28" w:type="dxa"/>
              <w:bottom w:w="28" w:type="dxa"/>
            </w:tcMar>
          </w:tcPr>
          <w:p w14:paraId="38EF6FFF" w14:textId="77777777" w:rsidR="005E24E7" w:rsidRPr="000E0EE2" w:rsidRDefault="005E24E7" w:rsidP="005E24E7">
            <w:pPr>
              <w:pStyle w:val="Tabletext"/>
            </w:pPr>
            <w:r w:rsidRPr="000E0EE2">
              <w:t>9.2</w:t>
            </w:r>
          </w:p>
        </w:tc>
        <w:tc>
          <w:tcPr>
            <w:tcW w:w="6411" w:type="dxa"/>
            <w:tcMar>
              <w:top w:w="28" w:type="dxa"/>
              <w:bottom w:w="28" w:type="dxa"/>
            </w:tcMar>
          </w:tcPr>
          <w:p w14:paraId="54A853D1" w14:textId="77777777" w:rsidR="005E24E7" w:rsidRPr="000E0EE2" w:rsidRDefault="005E24E7" w:rsidP="005E24E7">
            <w:pPr>
              <w:pStyle w:val="Tabletext"/>
            </w:pPr>
            <w:r w:rsidRPr="000E0EE2">
              <w:t>Position, Navigation and Timing (PNT)</w:t>
            </w:r>
          </w:p>
        </w:tc>
        <w:tc>
          <w:tcPr>
            <w:tcW w:w="708" w:type="dxa"/>
            <w:tcMar>
              <w:top w:w="28" w:type="dxa"/>
              <w:bottom w:w="28" w:type="dxa"/>
            </w:tcMar>
          </w:tcPr>
          <w:p w14:paraId="58A44C05" w14:textId="77777777" w:rsidR="005E24E7" w:rsidRPr="000E0EE2" w:rsidRDefault="005E24E7" w:rsidP="005E24E7">
            <w:pPr>
              <w:pStyle w:val="Tabletext"/>
            </w:pPr>
            <w:r w:rsidRPr="000E0EE2">
              <w:t>1</w:t>
            </w:r>
          </w:p>
        </w:tc>
        <w:tc>
          <w:tcPr>
            <w:tcW w:w="2621" w:type="dxa"/>
            <w:vMerge/>
            <w:tcMar>
              <w:top w:w="28" w:type="dxa"/>
              <w:bottom w:w="28" w:type="dxa"/>
            </w:tcMar>
            <w:vAlign w:val="center"/>
          </w:tcPr>
          <w:p w14:paraId="32054684" w14:textId="77777777" w:rsidR="005E24E7" w:rsidRPr="000E0EE2" w:rsidRDefault="005E24E7" w:rsidP="005E24E7">
            <w:pPr>
              <w:pStyle w:val="Tabletext"/>
            </w:pPr>
          </w:p>
        </w:tc>
        <w:tc>
          <w:tcPr>
            <w:tcW w:w="743" w:type="dxa"/>
            <w:vMerge/>
            <w:tcMar>
              <w:top w:w="28" w:type="dxa"/>
              <w:bottom w:w="28" w:type="dxa"/>
            </w:tcMar>
            <w:vAlign w:val="center"/>
          </w:tcPr>
          <w:p w14:paraId="0F6F029C" w14:textId="77777777" w:rsidR="005E24E7" w:rsidRPr="000E0EE2" w:rsidRDefault="005E24E7" w:rsidP="005E24E7">
            <w:pPr>
              <w:pStyle w:val="Tabletext"/>
            </w:pPr>
          </w:p>
        </w:tc>
        <w:tc>
          <w:tcPr>
            <w:tcW w:w="708" w:type="dxa"/>
            <w:vMerge/>
            <w:vAlign w:val="center"/>
          </w:tcPr>
          <w:p w14:paraId="30C3C72E" w14:textId="77777777" w:rsidR="005E24E7" w:rsidRPr="000E0EE2" w:rsidRDefault="005E24E7" w:rsidP="005E24E7">
            <w:pPr>
              <w:pStyle w:val="Tabletext"/>
            </w:pPr>
          </w:p>
        </w:tc>
      </w:tr>
      <w:tr w:rsidR="005E24E7" w:rsidRPr="000E0EE2" w14:paraId="27694505" w14:textId="77777777" w:rsidTr="005E24E7">
        <w:trPr>
          <w:jc w:val="center"/>
        </w:trPr>
        <w:tc>
          <w:tcPr>
            <w:tcW w:w="732" w:type="dxa"/>
            <w:tcMar>
              <w:top w:w="28" w:type="dxa"/>
              <w:bottom w:w="28" w:type="dxa"/>
            </w:tcMar>
          </w:tcPr>
          <w:p w14:paraId="2B88FEE1" w14:textId="77777777" w:rsidR="005E24E7" w:rsidRPr="000E0EE2" w:rsidRDefault="005E24E7" w:rsidP="005E24E7">
            <w:pPr>
              <w:pStyle w:val="Tabletext"/>
            </w:pPr>
          </w:p>
        </w:tc>
        <w:tc>
          <w:tcPr>
            <w:tcW w:w="696" w:type="dxa"/>
            <w:tcMar>
              <w:top w:w="28" w:type="dxa"/>
              <w:bottom w:w="28" w:type="dxa"/>
            </w:tcMar>
          </w:tcPr>
          <w:p w14:paraId="41A6CF7C" w14:textId="77777777" w:rsidR="005E24E7" w:rsidRPr="000E0EE2" w:rsidRDefault="005E24E7" w:rsidP="005E24E7">
            <w:pPr>
              <w:pStyle w:val="Tabletext"/>
            </w:pPr>
            <w:r w:rsidRPr="000E0EE2">
              <w:t>9.3</w:t>
            </w:r>
          </w:p>
        </w:tc>
        <w:tc>
          <w:tcPr>
            <w:tcW w:w="6411" w:type="dxa"/>
            <w:tcMar>
              <w:top w:w="28" w:type="dxa"/>
              <w:bottom w:w="28" w:type="dxa"/>
            </w:tcMar>
          </w:tcPr>
          <w:p w14:paraId="3772A868" w14:textId="77777777" w:rsidR="005E24E7" w:rsidRPr="000E0EE2" w:rsidRDefault="005E24E7" w:rsidP="005E24E7">
            <w:pPr>
              <w:pStyle w:val="Tabletext"/>
            </w:pPr>
            <w:r w:rsidRPr="000E0EE2">
              <w:t>Accuracy, integrity, continuity, availability and vulnerability</w:t>
            </w:r>
          </w:p>
        </w:tc>
        <w:tc>
          <w:tcPr>
            <w:tcW w:w="708" w:type="dxa"/>
            <w:tcMar>
              <w:top w:w="28" w:type="dxa"/>
              <w:bottom w:w="28" w:type="dxa"/>
            </w:tcMar>
          </w:tcPr>
          <w:p w14:paraId="44B367E3" w14:textId="77777777" w:rsidR="005E24E7" w:rsidRPr="000E0EE2" w:rsidRDefault="005E24E7" w:rsidP="005E24E7">
            <w:pPr>
              <w:pStyle w:val="Tabletext"/>
            </w:pPr>
            <w:r w:rsidRPr="000E0EE2">
              <w:t>1</w:t>
            </w:r>
          </w:p>
        </w:tc>
        <w:tc>
          <w:tcPr>
            <w:tcW w:w="2621" w:type="dxa"/>
            <w:vMerge/>
            <w:tcMar>
              <w:top w:w="28" w:type="dxa"/>
              <w:bottom w:w="28" w:type="dxa"/>
            </w:tcMar>
            <w:vAlign w:val="center"/>
          </w:tcPr>
          <w:p w14:paraId="31A53B98" w14:textId="77777777" w:rsidR="005E24E7" w:rsidRPr="000E0EE2" w:rsidRDefault="005E24E7" w:rsidP="005E24E7">
            <w:pPr>
              <w:pStyle w:val="Tabletext"/>
            </w:pPr>
          </w:p>
        </w:tc>
        <w:tc>
          <w:tcPr>
            <w:tcW w:w="743" w:type="dxa"/>
            <w:vMerge/>
            <w:tcMar>
              <w:top w:w="28" w:type="dxa"/>
              <w:bottom w:w="28" w:type="dxa"/>
            </w:tcMar>
            <w:vAlign w:val="center"/>
          </w:tcPr>
          <w:p w14:paraId="2AEBFEAD" w14:textId="77777777" w:rsidR="005E24E7" w:rsidRPr="000E0EE2" w:rsidRDefault="005E24E7" w:rsidP="005E24E7">
            <w:pPr>
              <w:pStyle w:val="Tabletext"/>
            </w:pPr>
          </w:p>
        </w:tc>
        <w:tc>
          <w:tcPr>
            <w:tcW w:w="708" w:type="dxa"/>
            <w:vMerge/>
            <w:vAlign w:val="center"/>
          </w:tcPr>
          <w:p w14:paraId="3A95FF20" w14:textId="77777777" w:rsidR="005E24E7" w:rsidRPr="000E0EE2" w:rsidRDefault="005E24E7" w:rsidP="005E24E7">
            <w:pPr>
              <w:pStyle w:val="Tabletext"/>
            </w:pPr>
          </w:p>
        </w:tc>
      </w:tr>
      <w:tr w:rsidR="005E24E7" w:rsidRPr="000E0EE2" w14:paraId="461374B7" w14:textId="77777777" w:rsidTr="005E24E7">
        <w:trPr>
          <w:jc w:val="center"/>
        </w:trPr>
        <w:tc>
          <w:tcPr>
            <w:tcW w:w="732" w:type="dxa"/>
            <w:tcMar>
              <w:top w:w="28" w:type="dxa"/>
              <w:bottom w:w="28" w:type="dxa"/>
            </w:tcMar>
          </w:tcPr>
          <w:p w14:paraId="0C8994DB" w14:textId="77777777" w:rsidR="005E24E7" w:rsidRPr="000E0EE2" w:rsidRDefault="005E24E7" w:rsidP="005E24E7">
            <w:pPr>
              <w:pStyle w:val="Tabletext"/>
            </w:pPr>
          </w:p>
        </w:tc>
        <w:tc>
          <w:tcPr>
            <w:tcW w:w="696" w:type="dxa"/>
            <w:tcMar>
              <w:top w:w="28" w:type="dxa"/>
              <w:bottom w:w="28" w:type="dxa"/>
            </w:tcMar>
          </w:tcPr>
          <w:p w14:paraId="15204657" w14:textId="77777777" w:rsidR="005E24E7" w:rsidRPr="000E0EE2" w:rsidRDefault="005E24E7" w:rsidP="005E24E7">
            <w:pPr>
              <w:pStyle w:val="Tabletext"/>
            </w:pPr>
            <w:r w:rsidRPr="000E0EE2">
              <w:t>9.4</w:t>
            </w:r>
          </w:p>
        </w:tc>
        <w:tc>
          <w:tcPr>
            <w:tcW w:w="6411" w:type="dxa"/>
            <w:tcMar>
              <w:top w:w="28" w:type="dxa"/>
              <w:bottom w:w="28" w:type="dxa"/>
            </w:tcMar>
          </w:tcPr>
          <w:p w14:paraId="1237349A" w14:textId="77777777" w:rsidR="005E24E7" w:rsidRPr="000E0EE2" w:rsidRDefault="005E24E7" w:rsidP="005E24E7">
            <w:pPr>
              <w:pStyle w:val="Tabletext"/>
            </w:pPr>
            <w:r w:rsidRPr="000E0EE2">
              <w:t>Applications of GNSS on AtoN</w:t>
            </w:r>
          </w:p>
        </w:tc>
        <w:tc>
          <w:tcPr>
            <w:tcW w:w="708" w:type="dxa"/>
            <w:tcMar>
              <w:top w:w="28" w:type="dxa"/>
              <w:bottom w:w="28" w:type="dxa"/>
            </w:tcMar>
          </w:tcPr>
          <w:p w14:paraId="6AE9A5E0" w14:textId="77777777" w:rsidR="005E24E7" w:rsidRPr="000E0EE2" w:rsidRDefault="005E24E7" w:rsidP="005E24E7">
            <w:pPr>
              <w:pStyle w:val="Tabletext"/>
            </w:pPr>
            <w:r w:rsidRPr="000E0EE2">
              <w:t>1</w:t>
            </w:r>
          </w:p>
        </w:tc>
        <w:tc>
          <w:tcPr>
            <w:tcW w:w="2621" w:type="dxa"/>
            <w:vMerge/>
            <w:tcMar>
              <w:top w:w="28" w:type="dxa"/>
              <w:bottom w:w="28" w:type="dxa"/>
            </w:tcMar>
            <w:vAlign w:val="center"/>
          </w:tcPr>
          <w:p w14:paraId="208D697B" w14:textId="77777777" w:rsidR="005E24E7" w:rsidRPr="000E0EE2" w:rsidRDefault="005E24E7" w:rsidP="005E24E7">
            <w:pPr>
              <w:pStyle w:val="Tabletext"/>
            </w:pPr>
          </w:p>
        </w:tc>
        <w:tc>
          <w:tcPr>
            <w:tcW w:w="743" w:type="dxa"/>
            <w:vMerge/>
            <w:tcMar>
              <w:top w:w="28" w:type="dxa"/>
              <w:bottom w:w="28" w:type="dxa"/>
            </w:tcMar>
            <w:vAlign w:val="center"/>
          </w:tcPr>
          <w:p w14:paraId="6C1444C2" w14:textId="77777777" w:rsidR="005E24E7" w:rsidRPr="000E0EE2" w:rsidRDefault="005E24E7" w:rsidP="005E24E7">
            <w:pPr>
              <w:pStyle w:val="Tabletext"/>
            </w:pPr>
          </w:p>
        </w:tc>
        <w:tc>
          <w:tcPr>
            <w:tcW w:w="708" w:type="dxa"/>
            <w:vMerge/>
            <w:vAlign w:val="center"/>
          </w:tcPr>
          <w:p w14:paraId="609EC5B4" w14:textId="77777777" w:rsidR="005E24E7" w:rsidRPr="000E0EE2" w:rsidRDefault="005E24E7" w:rsidP="005E24E7">
            <w:pPr>
              <w:pStyle w:val="Tabletext"/>
            </w:pPr>
          </w:p>
        </w:tc>
      </w:tr>
      <w:tr w:rsidR="005E24E7" w:rsidRPr="000E0EE2" w14:paraId="15FFCC42" w14:textId="77777777" w:rsidTr="005E24E7">
        <w:trPr>
          <w:jc w:val="center"/>
        </w:trPr>
        <w:tc>
          <w:tcPr>
            <w:tcW w:w="732" w:type="dxa"/>
            <w:tcMar>
              <w:top w:w="28" w:type="dxa"/>
              <w:bottom w:w="28" w:type="dxa"/>
            </w:tcMar>
          </w:tcPr>
          <w:p w14:paraId="737160A7" w14:textId="77777777" w:rsidR="005E24E7" w:rsidRPr="000E0EE2" w:rsidRDefault="005E24E7" w:rsidP="005E24E7">
            <w:pPr>
              <w:pStyle w:val="Tabletext"/>
            </w:pPr>
          </w:p>
        </w:tc>
        <w:tc>
          <w:tcPr>
            <w:tcW w:w="696" w:type="dxa"/>
            <w:tcMar>
              <w:top w:w="28" w:type="dxa"/>
              <w:bottom w:w="28" w:type="dxa"/>
            </w:tcMar>
          </w:tcPr>
          <w:p w14:paraId="5F95CE24" w14:textId="77777777" w:rsidR="005E24E7" w:rsidRPr="000E0EE2" w:rsidRDefault="005E24E7" w:rsidP="005E24E7">
            <w:pPr>
              <w:pStyle w:val="Tabletext"/>
            </w:pPr>
            <w:r w:rsidRPr="000E0EE2">
              <w:t>9.5</w:t>
            </w:r>
          </w:p>
        </w:tc>
        <w:tc>
          <w:tcPr>
            <w:tcW w:w="6411" w:type="dxa"/>
            <w:tcMar>
              <w:top w:w="28" w:type="dxa"/>
              <w:bottom w:w="28" w:type="dxa"/>
            </w:tcMar>
          </w:tcPr>
          <w:p w14:paraId="11123570" w14:textId="77777777" w:rsidR="005E24E7" w:rsidRPr="000E0EE2" w:rsidRDefault="005E24E7" w:rsidP="005E24E7">
            <w:pPr>
              <w:pStyle w:val="Tabletext"/>
            </w:pPr>
            <w:r w:rsidRPr="000E0EE2">
              <w:t>Introduction to DGNSS and principles of operation</w:t>
            </w:r>
          </w:p>
        </w:tc>
        <w:tc>
          <w:tcPr>
            <w:tcW w:w="708" w:type="dxa"/>
            <w:tcMar>
              <w:top w:w="28" w:type="dxa"/>
              <w:bottom w:w="28" w:type="dxa"/>
            </w:tcMar>
          </w:tcPr>
          <w:p w14:paraId="0298D4EB" w14:textId="77777777" w:rsidR="005E24E7" w:rsidRPr="000E0EE2" w:rsidRDefault="005E24E7" w:rsidP="005E24E7">
            <w:pPr>
              <w:pStyle w:val="Tabletext"/>
            </w:pPr>
            <w:r w:rsidRPr="000E0EE2">
              <w:t>1</w:t>
            </w:r>
          </w:p>
        </w:tc>
        <w:tc>
          <w:tcPr>
            <w:tcW w:w="2621" w:type="dxa"/>
            <w:vMerge/>
            <w:tcBorders>
              <w:bottom w:val="single" w:sz="4" w:space="0" w:color="auto"/>
            </w:tcBorders>
            <w:tcMar>
              <w:top w:w="28" w:type="dxa"/>
              <w:bottom w:w="28" w:type="dxa"/>
            </w:tcMar>
            <w:vAlign w:val="center"/>
          </w:tcPr>
          <w:p w14:paraId="3C2CFCEF" w14:textId="77777777" w:rsidR="005E24E7" w:rsidRPr="000E0EE2" w:rsidRDefault="005E24E7" w:rsidP="005E24E7">
            <w:pPr>
              <w:pStyle w:val="Tabletext"/>
            </w:pPr>
          </w:p>
        </w:tc>
        <w:tc>
          <w:tcPr>
            <w:tcW w:w="743" w:type="dxa"/>
            <w:vMerge/>
            <w:tcMar>
              <w:top w:w="28" w:type="dxa"/>
              <w:bottom w:w="28" w:type="dxa"/>
            </w:tcMar>
            <w:vAlign w:val="center"/>
          </w:tcPr>
          <w:p w14:paraId="24F03432" w14:textId="77777777" w:rsidR="005E24E7" w:rsidRPr="000E0EE2" w:rsidRDefault="005E24E7" w:rsidP="005E24E7">
            <w:pPr>
              <w:pStyle w:val="Tabletext"/>
            </w:pPr>
          </w:p>
        </w:tc>
        <w:tc>
          <w:tcPr>
            <w:tcW w:w="708" w:type="dxa"/>
            <w:vMerge/>
            <w:vAlign w:val="center"/>
          </w:tcPr>
          <w:p w14:paraId="2E0F24B4" w14:textId="77777777" w:rsidR="005E24E7" w:rsidRPr="000E0EE2" w:rsidRDefault="005E24E7" w:rsidP="005E24E7">
            <w:pPr>
              <w:pStyle w:val="Tabletext"/>
            </w:pPr>
          </w:p>
        </w:tc>
      </w:tr>
      <w:tr w:rsidR="005E24E7" w:rsidRPr="000E0EE2" w14:paraId="74F7B12E" w14:textId="77777777" w:rsidTr="005E24E7">
        <w:trPr>
          <w:jc w:val="center"/>
        </w:trPr>
        <w:tc>
          <w:tcPr>
            <w:tcW w:w="732" w:type="dxa"/>
            <w:tcMar>
              <w:top w:w="28" w:type="dxa"/>
              <w:bottom w:w="28" w:type="dxa"/>
            </w:tcMar>
          </w:tcPr>
          <w:p w14:paraId="114BC2AA" w14:textId="77777777" w:rsidR="005E24E7" w:rsidRPr="000E0EE2" w:rsidRDefault="005E24E7" w:rsidP="005E24E7">
            <w:pPr>
              <w:pStyle w:val="Tabletext"/>
            </w:pPr>
          </w:p>
        </w:tc>
        <w:tc>
          <w:tcPr>
            <w:tcW w:w="696" w:type="dxa"/>
            <w:tcMar>
              <w:top w:w="28" w:type="dxa"/>
              <w:bottom w:w="28" w:type="dxa"/>
            </w:tcMar>
          </w:tcPr>
          <w:p w14:paraId="2277C090" w14:textId="77777777" w:rsidR="005E24E7" w:rsidRPr="000E0EE2" w:rsidRDefault="005E24E7" w:rsidP="005E24E7">
            <w:pPr>
              <w:pStyle w:val="Tabletext"/>
            </w:pPr>
            <w:r w:rsidRPr="000E0EE2">
              <w:t>9.6</w:t>
            </w:r>
          </w:p>
        </w:tc>
        <w:tc>
          <w:tcPr>
            <w:tcW w:w="6411" w:type="dxa"/>
            <w:tcMar>
              <w:top w:w="28" w:type="dxa"/>
              <w:bottom w:w="28" w:type="dxa"/>
            </w:tcMar>
          </w:tcPr>
          <w:p w14:paraId="67230EC1" w14:textId="77777777" w:rsidR="005E24E7" w:rsidRPr="000E0EE2" w:rsidRDefault="005E24E7" w:rsidP="005E24E7">
            <w:pPr>
              <w:pStyle w:val="Tabletext"/>
            </w:pPr>
            <w:r w:rsidRPr="000E0EE2">
              <w:t>DGNSS receivers; integrity and reference modules</w:t>
            </w:r>
          </w:p>
        </w:tc>
        <w:tc>
          <w:tcPr>
            <w:tcW w:w="708" w:type="dxa"/>
            <w:tcMar>
              <w:top w:w="28" w:type="dxa"/>
              <w:bottom w:w="28" w:type="dxa"/>
            </w:tcMar>
          </w:tcPr>
          <w:p w14:paraId="46F9F607" w14:textId="77777777" w:rsidR="005E24E7" w:rsidRPr="000E0EE2" w:rsidRDefault="005E24E7" w:rsidP="005E24E7">
            <w:pPr>
              <w:pStyle w:val="Tabletext"/>
            </w:pPr>
            <w:r w:rsidRPr="000E0EE2">
              <w:t>2</w:t>
            </w:r>
          </w:p>
        </w:tc>
        <w:tc>
          <w:tcPr>
            <w:tcW w:w="2621" w:type="dxa"/>
            <w:vMerge w:val="restart"/>
            <w:tcBorders>
              <w:top w:val="single" w:sz="4" w:space="0" w:color="auto"/>
            </w:tcBorders>
            <w:tcMar>
              <w:top w:w="28" w:type="dxa"/>
              <w:bottom w:w="28" w:type="dxa"/>
            </w:tcMar>
            <w:vAlign w:val="center"/>
          </w:tcPr>
          <w:p w14:paraId="7E60444E" w14:textId="77777777" w:rsidR="005E24E7" w:rsidRPr="000E0EE2" w:rsidRDefault="005E24E7" w:rsidP="005E24E7">
            <w:pPr>
              <w:pStyle w:val="Tabletext"/>
            </w:pPr>
            <w:r w:rsidRPr="000E0EE2">
              <w:t>(9.6- 9.9)</w:t>
            </w:r>
          </w:p>
        </w:tc>
        <w:tc>
          <w:tcPr>
            <w:tcW w:w="743" w:type="dxa"/>
            <w:vMerge w:val="restart"/>
            <w:tcMar>
              <w:top w:w="28" w:type="dxa"/>
              <w:bottom w:w="28" w:type="dxa"/>
            </w:tcMar>
            <w:vAlign w:val="center"/>
          </w:tcPr>
          <w:p w14:paraId="4E295567" w14:textId="77777777" w:rsidR="005E24E7" w:rsidRPr="000E0EE2" w:rsidRDefault="005E24E7" w:rsidP="005E24E7">
            <w:pPr>
              <w:pStyle w:val="Tabletext"/>
            </w:pPr>
            <w:r w:rsidRPr="000E0EE2">
              <w:t>13</w:t>
            </w:r>
          </w:p>
        </w:tc>
        <w:tc>
          <w:tcPr>
            <w:tcW w:w="708" w:type="dxa"/>
            <w:vMerge w:val="restart"/>
            <w:vAlign w:val="center"/>
          </w:tcPr>
          <w:p w14:paraId="22BE2E01" w14:textId="77777777" w:rsidR="005E24E7" w:rsidRPr="000E0EE2" w:rsidRDefault="005E24E7" w:rsidP="005E24E7">
            <w:pPr>
              <w:pStyle w:val="Tabletext"/>
            </w:pPr>
            <w:r w:rsidRPr="000E0EE2">
              <w:t>2</w:t>
            </w:r>
          </w:p>
        </w:tc>
      </w:tr>
      <w:tr w:rsidR="005E24E7" w:rsidRPr="000E0EE2" w14:paraId="3E68D6D4" w14:textId="77777777" w:rsidTr="005E24E7">
        <w:trPr>
          <w:jc w:val="center"/>
        </w:trPr>
        <w:tc>
          <w:tcPr>
            <w:tcW w:w="732" w:type="dxa"/>
            <w:tcMar>
              <w:top w:w="28" w:type="dxa"/>
              <w:bottom w:w="28" w:type="dxa"/>
            </w:tcMar>
          </w:tcPr>
          <w:p w14:paraId="5D55233A" w14:textId="77777777" w:rsidR="005E24E7" w:rsidRPr="000E0EE2" w:rsidRDefault="005E24E7" w:rsidP="005E24E7">
            <w:pPr>
              <w:pStyle w:val="Tabletext"/>
            </w:pPr>
          </w:p>
        </w:tc>
        <w:tc>
          <w:tcPr>
            <w:tcW w:w="696" w:type="dxa"/>
            <w:tcMar>
              <w:top w:w="28" w:type="dxa"/>
              <w:bottom w:w="28" w:type="dxa"/>
            </w:tcMar>
          </w:tcPr>
          <w:p w14:paraId="2635491B" w14:textId="77777777" w:rsidR="005E24E7" w:rsidRPr="000E0EE2" w:rsidRDefault="005E24E7" w:rsidP="005E24E7">
            <w:pPr>
              <w:pStyle w:val="Tabletext"/>
            </w:pPr>
            <w:r w:rsidRPr="000E0EE2">
              <w:t>9.7</w:t>
            </w:r>
          </w:p>
        </w:tc>
        <w:tc>
          <w:tcPr>
            <w:tcW w:w="6411" w:type="dxa"/>
            <w:tcMar>
              <w:top w:w="28" w:type="dxa"/>
              <w:bottom w:w="28" w:type="dxa"/>
            </w:tcMar>
          </w:tcPr>
          <w:p w14:paraId="65424CE6" w14:textId="77777777" w:rsidR="005E24E7" w:rsidRPr="000E0EE2" w:rsidRDefault="005E24E7" w:rsidP="005E24E7">
            <w:pPr>
              <w:pStyle w:val="Tabletext"/>
            </w:pPr>
            <w:r w:rsidRPr="000E0EE2">
              <w:t>DGNSS transmission stations</w:t>
            </w:r>
          </w:p>
        </w:tc>
        <w:tc>
          <w:tcPr>
            <w:tcW w:w="708" w:type="dxa"/>
            <w:tcMar>
              <w:top w:w="28" w:type="dxa"/>
              <w:bottom w:w="28" w:type="dxa"/>
            </w:tcMar>
          </w:tcPr>
          <w:p w14:paraId="3B8D0752" w14:textId="77777777" w:rsidR="005E24E7" w:rsidRPr="000E0EE2" w:rsidRDefault="005E24E7" w:rsidP="005E24E7">
            <w:pPr>
              <w:pStyle w:val="Tabletext"/>
            </w:pPr>
            <w:r w:rsidRPr="000E0EE2">
              <w:t>2</w:t>
            </w:r>
          </w:p>
        </w:tc>
        <w:tc>
          <w:tcPr>
            <w:tcW w:w="2621" w:type="dxa"/>
            <w:vMerge/>
            <w:tcMar>
              <w:top w:w="28" w:type="dxa"/>
              <w:bottom w:w="28" w:type="dxa"/>
            </w:tcMar>
          </w:tcPr>
          <w:p w14:paraId="2C5EA09E" w14:textId="77777777" w:rsidR="005E24E7" w:rsidRPr="000E0EE2" w:rsidRDefault="005E24E7" w:rsidP="005E24E7">
            <w:pPr>
              <w:pStyle w:val="Tabletext"/>
            </w:pPr>
          </w:p>
        </w:tc>
        <w:tc>
          <w:tcPr>
            <w:tcW w:w="743" w:type="dxa"/>
            <w:vMerge/>
            <w:tcMar>
              <w:top w:w="28" w:type="dxa"/>
              <w:bottom w:w="28" w:type="dxa"/>
            </w:tcMar>
          </w:tcPr>
          <w:p w14:paraId="4544A058" w14:textId="77777777" w:rsidR="005E24E7" w:rsidRPr="000E0EE2" w:rsidRDefault="005E24E7" w:rsidP="005E24E7">
            <w:pPr>
              <w:pStyle w:val="Tabletext"/>
            </w:pPr>
          </w:p>
        </w:tc>
        <w:tc>
          <w:tcPr>
            <w:tcW w:w="708" w:type="dxa"/>
            <w:vMerge/>
          </w:tcPr>
          <w:p w14:paraId="74C82CBA" w14:textId="77777777" w:rsidR="005E24E7" w:rsidRPr="000E0EE2" w:rsidRDefault="005E24E7" w:rsidP="005E24E7">
            <w:pPr>
              <w:pStyle w:val="Tabletext"/>
            </w:pPr>
          </w:p>
        </w:tc>
      </w:tr>
      <w:tr w:rsidR="005E24E7" w:rsidRPr="000E0EE2" w14:paraId="013D84AA" w14:textId="77777777" w:rsidTr="005E24E7">
        <w:trPr>
          <w:jc w:val="center"/>
        </w:trPr>
        <w:tc>
          <w:tcPr>
            <w:tcW w:w="732" w:type="dxa"/>
            <w:tcMar>
              <w:top w:w="28" w:type="dxa"/>
              <w:bottom w:w="28" w:type="dxa"/>
            </w:tcMar>
          </w:tcPr>
          <w:p w14:paraId="57065536" w14:textId="77777777" w:rsidR="005E24E7" w:rsidRPr="000E0EE2" w:rsidRDefault="005E24E7" w:rsidP="005E24E7">
            <w:pPr>
              <w:pStyle w:val="Tabletext"/>
            </w:pPr>
          </w:p>
        </w:tc>
        <w:tc>
          <w:tcPr>
            <w:tcW w:w="696" w:type="dxa"/>
            <w:tcMar>
              <w:top w:w="28" w:type="dxa"/>
              <w:bottom w:w="28" w:type="dxa"/>
            </w:tcMar>
          </w:tcPr>
          <w:p w14:paraId="28FFDC6C" w14:textId="77777777" w:rsidR="005E24E7" w:rsidRPr="000E0EE2" w:rsidRDefault="005E24E7" w:rsidP="005E24E7">
            <w:pPr>
              <w:pStyle w:val="Tabletext"/>
            </w:pPr>
            <w:r w:rsidRPr="000E0EE2">
              <w:t>9.8</w:t>
            </w:r>
          </w:p>
        </w:tc>
        <w:tc>
          <w:tcPr>
            <w:tcW w:w="6411" w:type="dxa"/>
            <w:tcMar>
              <w:top w:w="28" w:type="dxa"/>
              <w:bottom w:w="28" w:type="dxa"/>
            </w:tcMar>
          </w:tcPr>
          <w:p w14:paraId="7AB7F2F9" w14:textId="77777777" w:rsidR="005E24E7" w:rsidRPr="000E0EE2" w:rsidRDefault="005E24E7" w:rsidP="005E24E7">
            <w:pPr>
              <w:pStyle w:val="Tabletext"/>
            </w:pPr>
            <w:r w:rsidRPr="000E0EE2">
              <w:t>DGNSS operation and maintenance</w:t>
            </w:r>
          </w:p>
        </w:tc>
        <w:tc>
          <w:tcPr>
            <w:tcW w:w="708" w:type="dxa"/>
            <w:tcMar>
              <w:top w:w="28" w:type="dxa"/>
              <w:bottom w:w="28" w:type="dxa"/>
            </w:tcMar>
          </w:tcPr>
          <w:p w14:paraId="7DF12F31" w14:textId="77777777" w:rsidR="005E24E7" w:rsidRPr="000E0EE2" w:rsidRDefault="005E24E7" w:rsidP="005E24E7">
            <w:pPr>
              <w:pStyle w:val="Tabletext"/>
            </w:pPr>
            <w:r w:rsidRPr="000E0EE2">
              <w:t>2</w:t>
            </w:r>
          </w:p>
        </w:tc>
        <w:tc>
          <w:tcPr>
            <w:tcW w:w="2621" w:type="dxa"/>
            <w:vMerge/>
            <w:tcMar>
              <w:top w:w="28" w:type="dxa"/>
              <w:bottom w:w="28" w:type="dxa"/>
            </w:tcMar>
          </w:tcPr>
          <w:p w14:paraId="28AC6B01" w14:textId="77777777" w:rsidR="005E24E7" w:rsidRPr="000E0EE2" w:rsidRDefault="005E24E7" w:rsidP="005E24E7">
            <w:pPr>
              <w:pStyle w:val="Tabletext"/>
            </w:pPr>
          </w:p>
        </w:tc>
        <w:tc>
          <w:tcPr>
            <w:tcW w:w="743" w:type="dxa"/>
            <w:vMerge/>
            <w:tcMar>
              <w:top w:w="28" w:type="dxa"/>
              <w:bottom w:w="28" w:type="dxa"/>
            </w:tcMar>
          </w:tcPr>
          <w:p w14:paraId="7991D71B" w14:textId="77777777" w:rsidR="005E24E7" w:rsidRPr="000E0EE2" w:rsidRDefault="005E24E7" w:rsidP="005E24E7">
            <w:pPr>
              <w:pStyle w:val="Tabletext"/>
            </w:pPr>
          </w:p>
        </w:tc>
        <w:tc>
          <w:tcPr>
            <w:tcW w:w="708" w:type="dxa"/>
            <w:vMerge/>
          </w:tcPr>
          <w:p w14:paraId="6AF62D87" w14:textId="77777777" w:rsidR="005E24E7" w:rsidRPr="000E0EE2" w:rsidRDefault="005E24E7" w:rsidP="005E24E7">
            <w:pPr>
              <w:pStyle w:val="Tabletext"/>
            </w:pPr>
          </w:p>
        </w:tc>
      </w:tr>
      <w:tr w:rsidR="005E24E7" w:rsidRPr="000E0EE2" w14:paraId="7185434E" w14:textId="77777777" w:rsidTr="005E24E7">
        <w:trPr>
          <w:jc w:val="center"/>
        </w:trPr>
        <w:tc>
          <w:tcPr>
            <w:tcW w:w="732" w:type="dxa"/>
            <w:tcMar>
              <w:top w:w="28" w:type="dxa"/>
              <w:bottom w:w="28" w:type="dxa"/>
            </w:tcMar>
          </w:tcPr>
          <w:p w14:paraId="30172189" w14:textId="77777777" w:rsidR="005E24E7" w:rsidRPr="000E0EE2" w:rsidRDefault="005E24E7" w:rsidP="005E24E7">
            <w:pPr>
              <w:pStyle w:val="Tabletext"/>
            </w:pPr>
          </w:p>
        </w:tc>
        <w:tc>
          <w:tcPr>
            <w:tcW w:w="696" w:type="dxa"/>
            <w:tcMar>
              <w:top w:w="28" w:type="dxa"/>
              <w:bottom w:w="28" w:type="dxa"/>
            </w:tcMar>
          </w:tcPr>
          <w:p w14:paraId="026E4BF5" w14:textId="77777777" w:rsidR="005E24E7" w:rsidRPr="000E0EE2" w:rsidRDefault="005E24E7" w:rsidP="005E24E7">
            <w:pPr>
              <w:pStyle w:val="Tabletext"/>
            </w:pPr>
            <w:r w:rsidRPr="000E0EE2">
              <w:t>9.9</w:t>
            </w:r>
          </w:p>
        </w:tc>
        <w:tc>
          <w:tcPr>
            <w:tcW w:w="6411" w:type="dxa"/>
            <w:tcMar>
              <w:top w:w="28" w:type="dxa"/>
              <w:bottom w:w="28" w:type="dxa"/>
            </w:tcMar>
          </w:tcPr>
          <w:p w14:paraId="5C64A40C" w14:textId="77777777" w:rsidR="005E24E7" w:rsidRPr="000E0EE2" w:rsidRDefault="005E24E7" w:rsidP="005E24E7">
            <w:pPr>
              <w:pStyle w:val="Tabletext"/>
            </w:pPr>
            <w:r w:rsidRPr="000E0EE2">
              <w:t>Monitoring of accuracy and signal strength</w:t>
            </w:r>
          </w:p>
        </w:tc>
        <w:tc>
          <w:tcPr>
            <w:tcW w:w="708" w:type="dxa"/>
            <w:tcMar>
              <w:top w:w="28" w:type="dxa"/>
              <w:bottom w:w="28" w:type="dxa"/>
            </w:tcMar>
          </w:tcPr>
          <w:p w14:paraId="1BF63EBD" w14:textId="77777777" w:rsidR="005E24E7" w:rsidRPr="000E0EE2" w:rsidRDefault="005E24E7" w:rsidP="005E24E7">
            <w:pPr>
              <w:pStyle w:val="Tabletext"/>
            </w:pPr>
            <w:r w:rsidRPr="000E0EE2">
              <w:t>2</w:t>
            </w:r>
          </w:p>
        </w:tc>
        <w:tc>
          <w:tcPr>
            <w:tcW w:w="2621" w:type="dxa"/>
            <w:vMerge/>
            <w:tcBorders>
              <w:bottom w:val="single" w:sz="4" w:space="0" w:color="auto"/>
            </w:tcBorders>
            <w:tcMar>
              <w:top w:w="28" w:type="dxa"/>
              <w:bottom w:w="28" w:type="dxa"/>
            </w:tcMar>
          </w:tcPr>
          <w:p w14:paraId="50D18757" w14:textId="77777777" w:rsidR="005E24E7" w:rsidRPr="000E0EE2" w:rsidRDefault="005E24E7" w:rsidP="005E24E7">
            <w:pPr>
              <w:pStyle w:val="Tabletext"/>
            </w:pPr>
          </w:p>
        </w:tc>
        <w:tc>
          <w:tcPr>
            <w:tcW w:w="743" w:type="dxa"/>
            <w:vMerge/>
            <w:tcMar>
              <w:top w:w="28" w:type="dxa"/>
              <w:bottom w:w="28" w:type="dxa"/>
            </w:tcMar>
          </w:tcPr>
          <w:p w14:paraId="1141F4AB" w14:textId="77777777" w:rsidR="005E24E7" w:rsidRPr="000E0EE2" w:rsidRDefault="005E24E7" w:rsidP="005E24E7">
            <w:pPr>
              <w:pStyle w:val="Tabletext"/>
            </w:pPr>
          </w:p>
        </w:tc>
        <w:tc>
          <w:tcPr>
            <w:tcW w:w="708" w:type="dxa"/>
            <w:vMerge/>
          </w:tcPr>
          <w:p w14:paraId="2A53F25A" w14:textId="77777777" w:rsidR="005E24E7" w:rsidRPr="000E0EE2" w:rsidRDefault="005E24E7" w:rsidP="005E24E7">
            <w:pPr>
              <w:pStyle w:val="Tabletext"/>
            </w:pPr>
          </w:p>
        </w:tc>
      </w:tr>
    </w:tbl>
    <w:p w14:paraId="2073F4A9" w14:textId="77777777" w:rsidR="003A41A2" w:rsidRPr="000E0EE2" w:rsidRDefault="003A41A2" w:rsidP="005E24E7">
      <w:pPr>
        <w:pStyle w:val="BodyText"/>
        <w:jc w:val="center"/>
      </w:pPr>
    </w:p>
    <w:p w14:paraId="1B7DAB79" w14:textId="77777777" w:rsidR="003A41A2" w:rsidRPr="000E0EE2" w:rsidRDefault="003A41A2" w:rsidP="0042518D">
      <w:pPr>
        <w:pStyle w:val="BodyText"/>
      </w:pPr>
    </w:p>
    <w:p w14:paraId="3F27FDA6" w14:textId="77777777" w:rsidR="006F0D31" w:rsidRPr="000E0EE2" w:rsidRDefault="006F0D31">
      <w:pPr>
        <w:spacing w:after="200" w:line="276" w:lineRule="auto"/>
        <w:rPr>
          <w:sz w:val="22"/>
        </w:rPr>
      </w:pPr>
      <w:r w:rsidRPr="000E0EE2">
        <w:br w:type="page"/>
      </w:r>
    </w:p>
    <w:p w14:paraId="7C3AA816" w14:textId="77777777" w:rsidR="005E24E7" w:rsidRPr="000E0EE2" w:rsidRDefault="006F0D31" w:rsidP="006F0D31">
      <w:pPr>
        <w:pStyle w:val="Heading1"/>
        <w:rPr>
          <w:rFonts w:ascii="Calibri" w:hAnsi="Calibri" w:cs="Arial"/>
        </w:rPr>
      </w:pPr>
      <w:bookmarkStart w:id="118" w:name="_Toc431993306"/>
      <w:bookmarkStart w:id="119" w:name="_Toc449336809"/>
      <w:r w:rsidRPr="000E0EE2">
        <w:rPr>
          <w:rFonts w:ascii="Calibri" w:hAnsi="Calibri" w:cs="Arial"/>
        </w:rPr>
        <w:lastRenderedPageBreak/>
        <w:t>MODEL COURSE TEACHING SYLLABUS FOR AtoN LEVEL 2 TECHNICIANS – MODULE 10 – Remote Monitoring and Control</w:t>
      </w:r>
      <w:bookmarkEnd w:id="118"/>
      <w:bookmarkEnd w:id="119"/>
    </w:p>
    <w:p w14:paraId="714F4B93" w14:textId="77777777" w:rsidR="006F0D31" w:rsidRPr="000E0EE2" w:rsidRDefault="006F0D31" w:rsidP="006F0D31">
      <w:pPr>
        <w:pStyle w:val="Heading1separatationline"/>
      </w:pPr>
    </w:p>
    <w:p w14:paraId="0A1342B6" w14:textId="77777777" w:rsidR="005E24E7" w:rsidRPr="000E0EE2" w:rsidRDefault="006F0D31" w:rsidP="006F0D31">
      <w:pPr>
        <w:pStyle w:val="Tablecaption"/>
        <w:jc w:val="center"/>
      </w:pPr>
      <w:bookmarkStart w:id="120" w:name="_Toc449336822"/>
      <w:r w:rsidRPr="000E0EE2">
        <w:rPr>
          <w:rFonts w:ascii="Calibri" w:hAnsi="Calibri" w:cs="Arial"/>
        </w:rPr>
        <w:t>Teaching Syllabus Module 10 – Remote Monitoring and Contro</w:t>
      </w:r>
      <w:r w:rsidR="00BC3566" w:rsidRPr="000E0EE2">
        <w:rPr>
          <w:rFonts w:ascii="Calibri" w:hAnsi="Calibri" w:cs="Arial"/>
        </w:rPr>
        <w:t>l</w:t>
      </w:r>
      <w:bookmarkEnd w:id="12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5"/>
        <w:gridCol w:w="797"/>
        <w:gridCol w:w="5935"/>
        <w:gridCol w:w="771"/>
        <w:gridCol w:w="2577"/>
        <w:gridCol w:w="825"/>
        <w:gridCol w:w="749"/>
      </w:tblGrid>
      <w:tr w:rsidR="006F0D31" w:rsidRPr="000E0EE2" w14:paraId="1F17743D" w14:textId="77777777" w:rsidTr="006F0D31">
        <w:trPr>
          <w:cantSplit/>
          <w:trHeight w:val="1453"/>
          <w:jc w:val="center"/>
        </w:trPr>
        <w:tc>
          <w:tcPr>
            <w:tcW w:w="587" w:type="dxa"/>
            <w:tcMar>
              <w:top w:w="28" w:type="dxa"/>
              <w:bottom w:w="28" w:type="dxa"/>
            </w:tcMar>
            <w:textDirection w:val="btLr"/>
          </w:tcPr>
          <w:p w14:paraId="1FF300C8" w14:textId="77777777" w:rsidR="006F0D31" w:rsidRPr="000E0EE2" w:rsidRDefault="006F0D31" w:rsidP="006F0D31">
            <w:pPr>
              <w:pStyle w:val="Tableheading"/>
              <w:rPr>
                <w:lang w:val="en-GB"/>
              </w:rPr>
            </w:pPr>
            <w:r w:rsidRPr="000E0EE2">
              <w:rPr>
                <w:lang w:val="en-GB"/>
              </w:rPr>
              <w:t>Module</w:t>
            </w:r>
          </w:p>
        </w:tc>
        <w:tc>
          <w:tcPr>
            <w:tcW w:w="645" w:type="dxa"/>
            <w:tcMar>
              <w:top w:w="28" w:type="dxa"/>
              <w:bottom w:w="28" w:type="dxa"/>
            </w:tcMar>
            <w:textDirection w:val="btLr"/>
          </w:tcPr>
          <w:p w14:paraId="4871C921" w14:textId="77777777" w:rsidR="006F0D31" w:rsidRPr="000E0EE2" w:rsidRDefault="006F0D31" w:rsidP="006F0D31">
            <w:pPr>
              <w:pStyle w:val="Tableheading"/>
              <w:rPr>
                <w:lang w:val="en-GB"/>
              </w:rPr>
            </w:pPr>
            <w:r w:rsidRPr="000E0EE2">
              <w:rPr>
                <w:lang w:val="en-GB"/>
              </w:rPr>
              <w:t>Element</w:t>
            </w:r>
          </w:p>
        </w:tc>
        <w:tc>
          <w:tcPr>
            <w:tcW w:w="5935" w:type="dxa"/>
            <w:tcMar>
              <w:top w:w="28" w:type="dxa"/>
              <w:bottom w:w="28" w:type="dxa"/>
            </w:tcMar>
            <w:vAlign w:val="center"/>
          </w:tcPr>
          <w:p w14:paraId="503DD3F9" w14:textId="77777777" w:rsidR="006F0D31" w:rsidRPr="000E0EE2" w:rsidRDefault="006F0D31" w:rsidP="006F0D31">
            <w:pPr>
              <w:pStyle w:val="Tableheading"/>
              <w:jc w:val="center"/>
              <w:rPr>
                <w:lang w:val="en-GB"/>
              </w:rPr>
            </w:pPr>
            <w:r w:rsidRPr="000E0EE2">
              <w:rPr>
                <w:lang w:val="en-GB"/>
              </w:rPr>
              <w:t>Subject</w:t>
            </w:r>
          </w:p>
        </w:tc>
        <w:tc>
          <w:tcPr>
            <w:tcW w:w="771" w:type="dxa"/>
            <w:tcMar>
              <w:top w:w="28" w:type="dxa"/>
              <w:bottom w:w="28" w:type="dxa"/>
            </w:tcMar>
            <w:textDirection w:val="btLr"/>
          </w:tcPr>
          <w:p w14:paraId="6EF9E141" w14:textId="77777777" w:rsidR="006F0D31" w:rsidRPr="000E0EE2" w:rsidRDefault="006F0D31" w:rsidP="006F0D31">
            <w:pPr>
              <w:pStyle w:val="Tableheading"/>
              <w:rPr>
                <w:lang w:val="en-GB"/>
              </w:rPr>
            </w:pPr>
            <w:r w:rsidRPr="000E0EE2">
              <w:rPr>
                <w:lang w:val="en-GB"/>
              </w:rPr>
              <w:t>Level of Competence</w:t>
            </w:r>
          </w:p>
        </w:tc>
        <w:tc>
          <w:tcPr>
            <w:tcW w:w="2577" w:type="dxa"/>
            <w:tcMar>
              <w:top w:w="28" w:type="dxa"/>
              <w:bottom w:w="28" w:type="dxa"/>
            </w:tcMar>
            <w:vAlign w:val="center"/>
          </w:tcPr>
          <w:p w14:paraId="034366BD" w14:textId="77777777" w:rsidR="006F0D31" w:rsidRPr="000E0EE2" w:rsidRDefault="006F0D31" w:rsidP="006F0D31">
            <w:pPr>
              <w:pStyle w:val="Tableheading"/>
              <w:jc w:val="center"/>
              <w:rPr>
                <w:lang w:val="en-GB"/>
              </w:rPr>
            </w:pPr>
            <w:r w:rsidRPr="000E0EE2">
              <w:rPr>
                <w:lang w:val="en-GB"/>
              </w:rPr>
              <w:t>Model Course</w:t>
            </w:r>
          </w:p>
        </w:tc>
        <w:tc>
          <w:tcPr>
            <w:tcW w:w="825" w:type="dxa"/>
            <w:tcMar>
              <w:top w:w="28" w:type="dxa"/>
              <w:bottom w:w="28" w:type="dxa"/>
            </w:tcMar>
            <w:textDirection w:val="btLr"/>
          </w:tcPr>
          <w:p w14:paraId="4BC91855" w14:textId="77777777" w:rsidR="006F0D31" w:rsidRPr="000E0EE2" w:rsidRDefault="006F0D31" w:rsidP="006F0D31">
            <w:pPr>
              <w:pStyle w:val="Tableheading"/>
              <w:rPr>
                <w:lang w:val="en-GB"/>
              </w:rPr>
            </w:pPr>
            <w:r w:rsidRPr="000E0EE2">
              <w:rPr>
                <w:lang w:val="en-GB"/>
              </w:rPr>
              <w:t>Total Duration (hours)</w:t>
            </w:r>
          </w:p>
        </w:tc>
        <w:tc>
          <w:tcPr>
            <w:tcW w:w="749" w:type="dxa"/>
            <w:textDirection w:val="btLr"/>
          </w:tcPr>
          <w:p w14:paraId="7CB74D25" w14:textId="77777777" w:rsidR="006F0D31" w:rsidRPr="000E0EE2" w:rsidRDefault="006F0D31" w:rsidP="006F0D31">
            <w:pPr>
              <w:pStyle w:val="Tableheading"/>
              <w:rPr>
                <w:lang w:val="en-GB"/>
              </w:rPr>
            </w:pPr>
            <w:r w:rsidRPr="000E0EE2">
              <w:rPr>
                <w:lang w:val="en-GB"/>
              </w:rPr>
              <w:t>Total Duration (Days)</w:t>
            </w:r>
          </w:p>
        </w:tc>
      </w:tr>
      <w:tr w:rsidR="006F0D31" w:rsidRPr="000E0EE2" w14:paraId="1B45A9D7" w14:textId="77777777" w:rsidTr="00556C05">
        <w:trPr>
          <w:jc w:val="center"/>
        </w:trPr>
        <w:tc>
          <w:tcPr>
            <w:tcW w:w="587" w:type="dxa"/>
            <w:tcMar>
              <w:top w:w="28" w:type="dxa"/>
              <w:bottom w:w="28" w:type="dxa"/>
            </w:tcMar>
          </w:tcPr>
          <w:p w14:paraId="61D2FBEF" w14:textId="77777777" w:rsidR="006F0D31" w:rsidRPr="000E0EE2" w:rsidRDefault="006F0D31" w:rsidP="006F0D31">
            <w:pPr>
              <w:pStyle w:val="Tabletext"/>
            </w:pPr>
            <w:r w:rsidRPr="000E0EE2">
              <w:t>10</w:t>
            </w:r>
          </w:p>
        </w:tc>
        <w:tc>
          <w:tcPr>
            <w:tcW w:w="645" w:type="dxa"/>
            <w:shd w:val="clear" w:color="auto" w:fill="00AFAA"/>
            <w:tcMar>
              <w:top w:w="28" w:type="dxa"/>
              <w:bottom w:w="28" w:type="dxa"/>
            </w:tcMar>
          </w:tcPr>
          <w:p w14:paraId="7617ED5E" w14:textId="77777777" w:rsidR="006F0D31" w:rsidRPr="000E0EE2" w:rsidRDefault="006F0D31" w:rsidP="006F0D31">
            <w:pPr>
              <w:pStyle w:val="Tabletext"/>
            </w:pPr>
          </w:p>
        </w:tc>
        <w:tc>
          <w:tcPr>
            <w:tcW w:w="5935" w:type="dxa"/>
            <w:tcMar>
              <w:top w:w="28" w:type="dxa"/>
              <w:bottom w:w="28" w:type="dxa"/>
            </w:tcMar>
          </w:tcPr>
          <w:p w14:paraId="0EFA1E6C" w14:textId="77777777" w:rsidR="006F0D31" w:rsidRPr="000E0EE2" w:rsidRDefault="006F0D31" w:rsidP="006F0D31">
            <w:pPr>
              <w:pStyle w:val="Tabletext"/>
            </w:pPr>
            <w:r w:rsidRPr="000E0EE2">
              <w:t>Remote Monitoring and Control</w:t>
            </w:r>
          </w:p>
        </w:tc>
        <w:tc>
          <w:tcPr>
            <w:tcW w:w="771" w:type="dxa"/>
            <w:shd w:val="clear" w:color="auto" w:fill="00AFAA"/>
            <w:tcMar>
              <w:top w:w="28" w:type="dxa"/>
              <w:bottom w:w="28" w:type="dxa"/>
            </w:tcMar>
          </w:tcPr>
          <w:p w14:paraId="2C6DBEAC" w14:textId="77777777" w:rsidR="006F0D31" w:rsidRPr="000E0EE2" w:rsidRDefault="006F0D31" w:rsidP="006F0D31">
            <w:pPr>
              <w:pStyle w:val="Tabletext"/>
            </w:pPr>
          </w:p>
        </w:tc>
        <w:tc>
          <w:tcPr>
            <w:tcW w:w="2577" w:type="dxa"/>
            <w:shd w:val="clear" w:color="auto" w:fill="00AFAA"/>
            <w:tcMar>
              <w:top w:w="28" w:type="dxa"/>
              <w:bottom w:w="28" w:type="dxa"/>
            </w:tcMar>
          </w:tcPr>
          <w:p w14:paraId="0938911F" w14:textId="77777777" w:rsidR="006F0D31" w:rsidRPr="000E0EE2" w:rsidRDefault="006F0D31" w:rsidP="006F0D31">
            <w:pPr>
              <w:pStyle w:val="Tabletext"/>
            </w:pPr>
          </w:p>
        </w:tc>
        <w:tc>
          <w:tcPr>
            <w:tcW w:w="825" w:type="dxa"/>
            <w:shd w:val="clear" w:color="auto" w:fill="00AFAA"/>
            <w:tcMar>
              <w:top w:w="28" w:type="dxa"/>
              <w:bottom w:w="28" w:type="dxa"/>
            </w:tcMar>
          </w:tcPr>
          <w:p w14:paraId="5A24146C" w14:textId="77777777" w:rsidR="006F0D31" w:rsidRPr="000E0EE2" w:rsidRDefault="006F0D31" w:rsidP="006F0D31">
            <w:pPr>
              <w:pStyle w:val="Tabletext"/>
            </w:pPr>
          </w:p>
        </w:tc>
        <w:tc>
          <w:tcPr>
            <w:tcW w:w="749" w:type="dxa"/>
            <w:shd w:val="clear" w:color="auto" w:fill="00AFAA"/>
          </w:tcPr>
          <w:p w14:paraId="35305BFC" w14:textId="77777777" w:rsidR="006F0D31" w:rsidRPr="000E0EE2" w:rsidRDefault="006F0D31" w:rsidP="006F0D31">
            <w:pPr>
              <w:pStyle w:val="Tabletext"/>
            </w:pPr>
          </w:p>
        </w:tc>
      </w:tr>
      <w:tr w:rsidR="006F0D31" w:rsidRPr="000E0EE2" w14:paraId="0D67116F" w14:textId="77777777" w:rsidTr="006F0D31">
        <w:trPr>
          <w:jc w:val="center"/>
        </w:trPr>
        <w:tc>
          <w:tcPr>
            <w:tcW w:w="587" w:type="dxa"/>
            <w:tcMar>
              <w:top w:w="28" w:type="dxa"/>
              <w:bottom w:w="28" w:type="dxa"/>
            </w:tcMar>
          </w:tcPr>
          <w:p w14:paraId="5A916808" w14:textId="77777777" w:rsidR="006F0D31" w:rsidRPr="000E0EE2" w:rsidRDefault="006F0D31" w:rsidP="006F0D31">
            <w:pPr>
              <w:pStyle w:val="Tabletext"/>
            </w:pPr>
          </w:p>
        </w:tc>
        <w:tc>
          <w:tcPr>
            <w:tcW w:w="645" w:type="dxa"/>
            <w:tcMar>
              <w:top w:w="28" w:type="dxa"/>
              <w:bottom w:w="28" w:type="dxa"/>
            </w:tcMar>
          </w:tcPr>
          <w:p w14:paraId="1750ED53" w14:textId="77777777" w:rsidR="006F0D31" w:rsidRPr="000E0EE2" w:rsidRDefault="006F0D31" w:rsidP="006F0D31">
            <w:pPr>
              <w:pStyle w:val="Tabletext"/>
            </w:pPr>
            <w:r w:rsidRPr="000E0EE2">
              <w:t>10.1</w:t>
            </w:r>
          </w:p>
        </w:tc>
        <w:tc>
          <w:tcPr>
            <w:tcW w:w="5935" w:type="dxa"/>
            <w:tcMar>
              <w:top w:w="28" w:type="dxa"/>
              <w:bottom w:w="28" w:type="dxa"/>
            </w:tcMar>
          </w:tcPr>
          <w:p w14:paraId="16AD4AA4" w14:textId="77777777" w:rsidR="006F0D31" w:rsidRPr="000E0EE2" w:rsidRDefault="006F0D31" w:rsidP="006F0D31">
            <w:pPr>
              <w:pStyle w:val="Tabletext"/>
            </w:pPr>
            <w:r w:rsidRPr="000E0EE2">
              <w:t>Principles of remote monitoring</w:t>
            </w:r>
          </w:p>
        </w:tc>
        <w:tc>
          <w:tcPr>
            <w:tcW w:w="771" w:type="dxa"/>
            <w:tcMar>
              <w:top w:w="28" w:type="dxa"/>
              <w:bottom w:w="28" w:type="dxa"/>
            </w:tcMar>
          </w:tcPr>
          <w:p w14:paraId="111545FB" w14:textId="77777777" w:rsidR="006F0D31" w:rsidRPr="000E0EE2" w:rsidRDefault="006F0D31" w:rsidP="006F0D31">
            <w:pPr>
              <w:pStyle w:val="Tabletext"/>
            </w:pPr>
            <w:r w:rsidRPr="000E0EE2">
              <w:t>2</w:t>
            </w:r>
          </w:p>
        </w:tc>
        <w:tc>
          <w:tcPr>
            <w:tcW w:w="2577" w:type="dxa"/>
            <w:vMerge w:val="restart"/>
            <w:shd w:val="clear" w:color="auto" w:fill="auto"/>
            <w:tcMar>
              <w:top w:w="28" w:type="dxa"/>
              <w:bottom w:w="28" w:type="dxa"/>
            </w:tcMar>
            <w:vAlign w:val="center"/>
          </w:tcPr>
          <w:p w14:paraId="782A5DD6" w14:textId="77777777" w:rsidR="006F0D31" w:rsidRPr="000E0EE2" w:rsidRDefault="006F0D31" w:rsidP="006F0D31">
            <w:pPr>
              <w:pStyle w:val="Tabletext"/>
              <w:jc w:val="center"/>
            </w:pPr>
            <w:r w:rsidRPr="000E0EE2">
              <w:t>IALA WWA.L2.10.1-2</w:t>
            </w:r>
          </w:p>
        </w:tc>
        <w:tc>
          <w:tcPr>
            <w:tcW w:w="825" w:type="dxa"/>
            <w:vMerge w:val="restart"/>
            <w:tcMar>
              <w:top w:w="28" w:type="dxa"/>
              <w:bottom w:w="28" w:type="dxa"/>
            </w:tcMar>
            <w:vAlign w:val="center"/>
          </w:tcPr>
          <w:p w14:paraId="0C5EC8AA" w14:textId="77777777" w:rsidR="006F0D31" w:rsidRPr="000E0EE2" w:rsidRDefault="006F0D31" w:rsidP="006F0D31">
            <w:pPr>
              <w:pStyle w:val="Tabletext"/>
              <w:jc w:val="center"/>
            </w:pPr>
            <w:r w:rsidRPr="000E0EE2">
              <w:t>8</w:t>
            </w:r>
          </w:p>
        </w:tc>
        <w:tc>
          <w:tcPr>
            <w:tcW w:w="749" w:type="dxa"/>
            <w:vMerge w:val="restart"/>
            <w:vAlign w:val="center"/>
          </w:tcPr>
          <w:p w14:paraId="2B44E738" w14:textId="77777777" w:rsidR="006F0D31" w:rsidRPr="000E0EE2" w:rsidRDefault="006F0D31" w:rsidP="006F0D31">
            <w:pPr>
              <w:pStyle w:val="Tabletext"/>
              <w:jc w:val="center"/>
            </w:pPr>
            <w:r w:rsidRPr="000E0EE2">
              <w:t>2</w:t>
            </w:r>
          </w:p>
        </w:tc>
      </w:tr>
      <w:tr w:rsidR="006F0D31" w:rsidRPr="000E0EE2" w14:paraId="416C3D5E" w14:textId="77777777" w:rsidTr="006F0D31">
        <w:trPr>
          <w:jc w:val="center"/>
        </w:trPr>
        <w:tc>
          <w:tcPr>
            <w:tcW w:w="587" w:type="dxa"/>
            <w:tcMar>
              <w:top w:w="28" w:type="dxa"/>
              <w:bottom w:w="28" w:type="dxa"/>
            </w:tcMar>
          </w:tcPr>
          <w:p w14:paraId="46148ABE" w14:textId="77777777" w:rsidR="006F0D31" w:rsidRPr="000E0EE2" w:rsidRDefault="006F0D31" w:rsidP="006F0D31">
            <w:pPr>
              <w:pStyle w:val="Tabletext"/>
            </w:pPr>
          </w:p>
        </w:tc>
        <w:tc>
          <w:tcPr>
            <w:tcW w:w="645" w:type="dxa"/>
            <w:tcMar>
              <w:top w:w="28" w:type="dxa"/>
              <w:bottom w:w="28" w:type="dxa"/>
            </w:tcMar>
          </w:tcPr>
          <w:p w14:paraId="1D1B7670" w14:textId="77777777" w:rsidR="006F0D31" w:rsidRPr="000E0EE2" w:rsidRDefault="006F0D31" w:rsidP="006F0D31">
            <w:pPr>
              <w:pStyle w:val="Tabletext"/>
            </w:pPr>
            <w:r w:rsidRPr="000E0EE2">
              <w:t>10.2</w:t>
            </w:r>
          </w:p>
        </w:tc>
        <w:tc>
          <w:tcPr>
            <w:tcW w:w="5935" w:type="dxa"/>
            <w:tcMar>
              <w:top w:w="28" w:type="dxa"/>
              <w:bottom w:w="28" w:type="dxa"/>
            </w:tcMar>
          </w:tcPr>
          <w:p w14:paraId="419B713E" w14:textId="77777777" w:rsidR="006F0D31" w:rsidRPr="000E0EE2" w:rsidRDefault="006F0D31" w:rsidP="006F0D31">
            <w:pPr>
              <w:pStyle w:val="Tabletext"/>
            </w:pPr>
            <w:r w:rsidRPr="000E0EE2">
              <w:t>Parameters for remote monitoring and alarms</w:t>
            </w:r>
          </w:p>
        </w:tc>
        <w:tc>
          <w:tcPr>
            <w:tcW w:w="771" w:type="dxa"/>
            <w:tcMar>
              <w:top w:w="28" w:type="dxa"/>
              <w:bottom w:w="28" w:type="dxa"/>
            </w:tcMar>
          </w:tcPr>
          <w:p w14:paraId="0354271A" w14:textId="77777777" w:rsidR="006F0D31" w:rsidRPr="000E0EE2" w:rsidRDefault="006F0D31" w:rsidP="006F0D31">
            <w:pPr>
              <w:pStyle w:val="Tabletext"/>
            </w:pPr>
            <w:r w:rsidRPr="000E0EE2">
              <w:t>2</w:t>
            </w:r>
          </w:p>
        </w:tc>
        <w:tc>
          <w:tcPr>
            <w:tcW w:w="2577" w:type="dxa"/>
            <w:vMerge/>
            <w:tcBorders>
              <w:bottom w:val="single" w:sz="4" w:space="0" w:color="auto"/>
            </w:tcBorders>
            <w:shd w:val="clear" w:color="auto" w:fill="auto"/>
            <w:tcMar>
              <w:top w:w="28" w:type="dxa"/>
              <w:bottom w:w="28" w:type="dxa"/>
            </w:tcMar>
          </w:tcPr>
          <w:p w14:paraId="4E6CC02D" w14:textId="77777777" w:rsidR="006F0D31" w:rsidRPr="000E0EE2" w:rsidRDefault="006F0D31" w:rsidP="006F0D31">
            <w:pPr>
              <w:pStyle w:val="Tabletext"/>
            </w:pPr>
          </w:p>
        </w:tc>
        <w:tc>
          <w:tcPr>
            <w:tcW w:w="825" w:type="dxa"/>
            <w:vMerge/>
            <w:tcMar>
              <w:top w:w="28" w:type="dxa"/>
              <w:bottom w:w="28" w:type="dxa"/>
            </w:tcMar>
          </w:tcPr>
          <w:p w14:paraId="3D154CE0" w14:textId="77777777" w:rsidR="006F0D31" w:rsidRPr="000E0EE2" w:rsidRDefault="006F0D31" w:rsidP="006F0D31">
            <w:pPr>
              <w:pStyle w:val="Tabletext"/>
            </w:pPr>
          </w:p>
        </w:tc>
        <w:tc>
          <w:tcPr>
            <w:tcW w:w="749" w:type="dxa"/>
            <w:vMerge/>
          </w:tcPr>
          <w:p w14:paraId="753305A3" w14:textId="77777777" w:rsidR="006F0D31" w:rsidRPr="000E0EE2" w:rsidRDefault="006F0D31" w:rsidP="006F0D31">
            <w:pPr>
              <w:pStyle w:val="Tabletext"/>
            </w:pPr>
          </w:p>
        </w:tc>
      </w:tr>
    </w:tbl>
    <w:p w14:paraId="707B226D" w14:textId="77777777" w:rsidR="005E24E7" w:rsidRPr="000E0EE2" w:rsidRDefault="005E24E7" w:rsidP="0042518D">
      <w:pPr>
        <w:pStyle w:val="BodyText"/>
      </w:pPr>
    </w:p>
    <w:p w14:paraId="3EE4A34A" w14:textId="77777777" w:rsidR="00556C05" w:rsidRPr="000E0EE2" w:rsidRDefault="00556C05">
      <w:pPr>
        <w:spacing w:after="200" w:line="276" w:lineRule="auto"/>
        <w:rPr>
          <w:sz w:val="22"/>
        </w:rPr>
      </w:pPr>
      <w:r w:rsidRPr="000E0EE2">
        <w:br w:type="page"/>
      </w:r>
    </w:p>
    <w:p w14:paraId="645912BD" w14:textId="77777777" w:rsidR="005E24E7" w:rsidRPr="000E0EE2" w:rsidRDefault="00556C05" w:rsidP="00556C05">
      <w:pPr>
        <w:pStyle w:val="Heading1"/>
        <w:rPr>
          <w:rFonts w:ascii="Calibri" w:hAnsi="Calibri" w:cs="Arial"/>
        </w:rPr>
      </w:pPr>
      <w:bookmarkStart w:id="121" w:name="_Toc431993307"/>
      <w:bookmarkStart w:id="122" w:name="_Toc449336810"/>
      <w:r w:rsidRPr="000E0EE2">
        <w:rPr>
          <w:rFonts w:ascii="Calibri" w:hAnsi="Calibri" w:cs="Arial"/>
        </w:rPr>
        <w:lastRenderedPageBreak/>
        <w:t>MODEL COURSE TEACHING SYLLABUS FOR AtoN LEVEL 2 TECHNICIANS – MODULE 11 – Structures, Materials and Maintenance</w:t>
      </w:r>
      <w:bookmarkEnd w:id="121"/>
      <w:bookmarkEnd w:id="122"/>
    </w:p>
    <w:p w14:paraId="4830DA17" w14:textId="77777777" w:rsidR="00556C05" w:rsidRPr="000E0EE2" w:rsidRDefault="00556C05" w:rsidP="00556C05">
      <w:pPr>
        <w:pStyle w:val="Heading1separatationline"/>
      </w:pPr>
    </w:p>
    <w:p w14:paraId="152B80BF" w14:textId="77777777" w:rsidR="005E24E7" w:rsidRPr="000E0EE2" w:rsidRDefault="00556C05" w:rsidP="00BC3566">
      <w:pPr>
        <w:pStyle w:val="Tablecaption"/>
        <w:jc w:val="center"/>
      </w:pPr>
      <w:bookmarkStart w:id="123" w:name="_Toc196487049"/>
      <w:bookmarkStart w:id="124" w:name="_Toc196487112"/>
      <w:bookmarkStart w:id="125" w:name="_Toc196487134"/>
      <w:bookmarkStart w:id="126" w:name="_Toc369087502"/>
      <w:bookmarkStart w:id="127" w:name="_Toc449336823"/>
      <w:r w:rsidRPr="000E0EE2">
        <w:rPr>
          <w:rFonts w:ascii="Calibri" w:hAnsi="Calibri" w:cs="Arial"/>
        </w:rPr>
        <w:t>Teaching Syllabus Module 11 – Structures, Materials and AtoN Maintenance</w:t>
      </w:r>
      <w:bookmarkEnd w:id="123"/>
      <w:bookmarkEnd w:id="124"/>
      <w:bookmarkEnd w:id="125"/>
      <w:bookmarkEnd w:id="126"/>
      <w:bookmarkEnd w:id="12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5"/>
        <w:gridCol w:w="797"/>
        <w:gridCol w:w="5935"/>
        <w:gridCol w:w="845"/>
        <w:gridCol w:w="2410"/>
        <w:gridCol w:w="789"/>
        <w:gridCol w:w="890"/>
      </w:tblGrid>
      <w:tr w:rsidR="00BC3566" w:rsidRPr="000E0EE2" w14:paraId="1A9AB6DE" w14:textId="77777777" w:rsidTr="00BC3566">
        <w:trPr>
          <w:cantSplit/>
          <w:trHeight w:val="1549"/>
          <w:jc w:val="center"/>
        </w:trPr>
        <w:tc>
          <w:tcPr>
            <w:tcW w:w="645" w:type="dxa"/>
            <w:tcMar>
              <w:top w:w="28" w:type="dxa"/>
              <w:bottom w:w="28" w:type="dxa"/>
            </w:tcMar>
            <w:textDirection w:val="btLr"/>
          </w:tcPr>
          <w:p w14:paraId="40F6D170" w14:textId="77777777" w:rsidR="00556C05" w:rsidRPr="000E0EE2" w:rsidRDefault="00556C05" w:rsidP="00556C05">
            <w:pPr>
              <w:pStyle w:val="Tableheading"/>
              <w:rPr>
                <w:lang w:val="en-GB"/>
              </w:rPr>
            </w:pPr>
            <w:r w:rsidRPr="000E0EE2">
              <w:rPr>
                <w:lang w:val="en-GB"/>
              </w:rPr>
              <w:t>Module</w:t>
            </w:r>
          </w:p>
        </w:tc>
        <w:tc>
          <w:tcPr>
            <w:tcW w:w="797" w:type="dxa"/>
            <w:tcMar>
              <w:top w:w="28" w:type="dxa"/>
              <w:bottom w:w="28" w:type="dxa"/>
            </w:tcMar>
            <w:textDirection w:val="btLr"/>
          </w:tcPr>
          <w:p w14:paraId="57CD9C6A" w14:textId="77777777" w:rsidR="00556C05" w:rsidRPr="000E0EE2" w:rsidRDefault="00556C05" w:rsidP="00556C05">
            <w:pPr>
              <w:pStyle w:val="Tableheading"/>
              <w:rPr>
                <w:lang w:val="en-GB"/>
              </w:rPr>
            </w:pPr>
            <w:r w:rsidRPr="000E0EE2">
              <w:rPr>
                <w:lang w:val="en-GB"/>
              </w:rPr>
              <w:t>Element</w:t>
            </w:r>
          </w:p>
        </w:tc>
        <w:tc>
          <w:tcPr>
            <w:tcW w:w="5935" w:type="dxa"/>
            <w:tcMar>
              <w:top w:w="28" w:type="dxa"/>
              <w:bottom w:w="28" w:type="dxa"/>
            </w:tcMar>
          </w:tcPr>
          <w:p w14:paraId="05F6697A" w14:textId="77777777" w:rsidR="00556C05" w:rsidRPr="000E0EE2" w:rsidRDefault="00556C05" w:rsidP="00BC3566">
            <w:pPr>
              <w:pStyle w:val="Tableheading"/>
              <w:jc w:val="center"/>
              <w:rPr>
                <w:lang w:val="en-GB"/>
              </w:rPr>
            </w:pPr>
            <w:r w:rsidRPr="000E0EE2">
              <w:rPr>
                <w:lang w:val="en-GB"/>
              </w:rPr>
              <w:t>Subject</w:t>
            </w:r>
          </w:p>
        </w:tc>
        <w:tc>
          <w:tcPr>
            <w:tcW w:w="845" w:type="dxa"/>
            <w:tcMar>
              <w:top w:w="28" w:type="dxa"/>
              <w:bottom w:w="28" w:type="dxa"/>
            </w:tcMar>
            <w:textDirection w:val="btLr"/>
          </w:tcPr>
          <w:p w14:paraId="59390E10" w14:textId="77777777" w:rsidR="00556C05" w:rsidRPr="000E0EE2" w:rsidRDefault="00556C05" w:rsidP="00556C05">
            <w:pPr>
              <w:pStyle w:val="Tableheading"/>
              <w:rPr>
                <w:lang w:val="en-GB"/>
              </w:rPr>
            </w:pPr>
            <w:r w:rsidRPr="000E0EE2">
              <w:rPr>
                <w:lang w:val="en-GB"/>
              </w:rPr>
              <w:t>Level of Competence</w:t>
            </w:r>
          </w:p>
        </w:tc>
        <w:tc>
          <w:tcPr>
            <w:tcW w:w="2410" w:type="dxa"/>
            <w:tcMar>
              <w:top w:w="28" w:type="dxa"/>
              <w:bottom w:w="28" w:type="dxa"/>
            </w:tcMar>
          </w:tcPr>
          <w:p w14:paraId="7CDD641C" w14:textId="77777777" w:rsidR="00556C05" w:rsidRPr="000E0EE2" w:rsidRDefault="00556C05" w:rsidP="00BC3566">
            <w:pPr>
              <w:pStyle w:val="Tableheading"/>
              <w:jc w:val="center"/>
              <w:rPr>
                <w:lang w:val="en-GB"/>
              </w:rPr>
            </w:pPr>
            <w:r w:rsidRPr="000E0EE2">
              <w:rPr>
                <w:lang w:val="en-GB"/>
              </w:rPr>
              <w:t>Model Course</w:t>
            </w:r>
          </w:p>
        </w:tc>
        <w:tc>
          <w:tcPr>
            <w:tcW w:w="789" w:type="dxa"/>
            <w:tcMar>
              <w:top w:w="28" w:type="dxa"/>
              <w:bottom w:w="28" w:type="dxa"/>
            </w:tcMar>
            <w:textDirection w:val="btLr"/>
          </w:tcPr>
          <w:p w14:paraId="54568061" w14:textId="77777777" w:rsidR="00556C05" w:rsidRPr="000E0EE2" w:rsidRDefault="00556C05" w:rsidP="00556C05">
            <w:pPr>
              <w:pStyle w:val="Tableheading"/>
              <w:rPr>
                <w:lang w:val="en-GB"/>
              </w:rPr>
            </w:pPr>
            <w:r w:rsidRPr="000E0EE2">
              <w:rPr>
                <w:lang w:val="en-GB"/>
              </w:rPr>
              <w:t>Total Duration (hours)</w:t>
            </w:r>
          </w:p>
        </w:tc>
        <w:tc>
          <w:tcPr>
            <w:tcW w:w="890" w:type="dxa"/>
            <w:textDirection w:val="btLr"/>
          </w:tcPr>
          <w:p w14:paraId="1587ECF9" w14:textId="77777777" w:rsidR="00556C05" w:rsidRPr="000E0EE2" w:rsidRDefault="00556C05" w:rsidP="00556C05">
            <w:pPr>
              <w:pStyle w:val="Tableheading"/>
              <w:rPr>
                <w:lang w:val="en-GB"/>
              </w:rPr>
            </w:pPr>
            <w:r w:rsidRPr="000E0EE2">
              <w:rPr>
                <w:lang w:val="en-GB"/>
              </w:rPr>
              <w:t>Total Duration (Days)</w:t>
            </w:r>
          </w:p>
        </w:tc>
      </w:tr>
      <w:tr w:rsidR="00BC3566" w:rsidRPr="000E0EE2" w14:paraId="627D8445" w14:textId="77777777" w:rsidTr="00BC3566">
        <w:trPr>
          <w:jc w:val="center"/>
        </w:trPr>
        <w:tc>
          <w:tcPr>
            <w:tcW w:w="645" w:type="dxa"/>
            <w:tcMar>
              <w:top w:w="28" w:type="dxa"/>
              <w:bottom w:w="28" w:type="dxa"/>
            </w:tcMar>
          </w:tcPr>
          <w:p w14:paraId="3C663525" w14:textId="77777777" w:rsidR="00556C05" w:rsidRPr="000E0EE2" w:rsidRDefault="00556C05" w:rsidP="00556C05">
            <w:pPr>
              <w:pStyle w:val="Tabletext"/>
            </w:pPr>
            <w:r w:rsidRPr="000E0EE2">
              <w:t>11</w:t>
            </w:r>
          </w:p>
        </w:tc>
        <w:tc>
          <w:tcPr>
            <w:tcW w:w="797" w:type="dxa"/>
            <w:shd w:val="clear" w:color="auto" w:fill="00AFAA"/>
            <w:tcMar>
              <w:top w:w="28" w:type="dxa"/>
              <w:bottom w:w="28" w:type="dxa"/>
            </w:tcMar>
          </w:tcPr>
          <w:p w14:paraId="3811A5C2" w14:textId="77777777" w:rsidR="00556C05" w:rsidRPr="000E0EE2" w:rsidRDefault="00556C05" w:rsidP="00556C05">
            <w:pPr>
              <w:pStyle w:val="Tabletext"/>
            </w:pPr>
          </w:p>
        </w:tc>
        <w:tc>
          <w:tcPr>
            <w:tcW w:w="5935" w:type="dxa"/>
            <w:tcMar>
              <w:top w:w="28" w:type="dxa"/>
              <w:bottom w:w="28" w:type="dxa"/>
            </w:tcMar>
          </w:tcPr>
          <w:p w14:paraId="1810CABC" w14:textId="77777777" w:rsidR="00556C05" w:rsidRPr="000E0EE2" w:rsidRDefault="00556C05" w:rsidP="00556C05">
            <w:pPr>
              <w:pStyle w:val="Tabletext"/>
            </w:pPr>
            <w:r w:rsidRPr="000E0EE2">
              <w:t>Structures, Materials and AtoN Maintenance</w:t>
            </w:r>
          </w:p>
        </w:tc>
        <w:tc>
          <w:tcPr>
            <w:tcW w:w="845" w:type="dxa"/>
            <w:shd w:val="clear" w:color="auto" w:fill="00AFAA"/>
            <w:tcMar>
              <w:top w:w="28" w:type="dxa"/>
              <w:bottom w:w="28" w:type="dxa"/>
            </w:tcMar>
          </w:tcPr>
          <w:p w14:paraId="573E5E2B" w14:textId="77777777" w:rsidR="00556C05" w:rsidRPr="000E0EE2" w:rsidRDefault="00556C05" w:rsidP="00556C05">
            <w:pPr>
              <w:pStyle w:val="Tabletext"/>
            </w:pPr>
          </w:p>
        </w:tc>
        <w:tc>
          <w:tcPr>
            <w:tcW w:w="2410" w:type="dxa"/>
            <w:shd w:val="clear" w:color="auto" w:fill="00AFAA"/>
            <w:tcMar>
              <w:top w:w="28" w:type="dxa"/>
              <w:bottom w:w="28" w:type="dxa"/>
            </w:tcMar>
          </w:tcPr>
          <w:p w14:paraId="0EAF8997" w14:textId="77777777" w:rsidR="00556C05" w:rsidRPr="000E0EE2" w:rsidRDefault="00556C05" w:rsidP="00556C05">
            <w:pPr>
              <w:pStyle w:val="Tabletext"/>
            </w:pPr>
          </w:p>
        </w:tc>
        <w:tc>
          <w:tcPr>
            <w:tcW w:w="789" w:type="dxa"/>
            <w:shd w:val="clear" w:color="auto" w:fill="00AFAA"/>
            <w:tcMar>
              <w:top w:w="28" w:type="dxa"/>
              <w:bottom w:w="28" w:type="dxa"/>
            </w:tcMar>
          </w:tcPr>
          <w:p w14:paraId="7F3E23E4" w14:textId="77777777" w:rsidR="00556C05" w:rsidRPr="000E0EE2" w:rsidRDefault="00556C05" w:rsidP="00556C05">
            <w:pPr>
              <w:pStyle w:val="Tabletext"/>
            </w:pPr>
          </w:p>
        </w:tc>
        <w:tc>
          <w:tcPr>
            <w:tcW w:w="890" w:type="dxa"/>
            <w:shd w:val="clear" w:color="auto" w:fill="00AFAA"/>
          </w:tcPr>
          <w:p w14:paraId="0DF3F152" w14:textId="77777777" w:rsidR="00556C05" w:rsidRPr="000E0EE2" w:rsidRDefault="00556C05" w:rsidP="00556C05">
            <w:pPr>
              <w:pStyle w:val="Tabletext"/>
            </w:pPr>
          </w:p>
        </w:tc>
      </w:tr>
      <w:tr w:rsidR="00BC3566" w:rsidRPr="000E0EE2" w14:paraId="7F909990" w14:textId="77777777" w:rsidTr="00D565B9">
        <w:trPr>
          <w:jc w:val="center"/>
        </w:trPr>
        <w:tc>
          <w:tcPr>
            <w:tcW w:w="645" w:type="dxa"/>
            <w:tcMar>
              <w:top w:w="28" w:type="dxa"/>
              <w:bottom w:w="28" w:type="dxa"/>
            </w:tcMar>
          </w:tcPr>
          <w:p w14:paraId="04482EBA" w14:textId="77777777" w:rsidR="00556C05" w:rsidRPr="000E0EE2" w:rsidRDefault="00556C05" w:rsidP="00556C05">
            <w:pPr>
              <w:pStyle w:val="Tabletext"/>
            </w:pPr>
          </w:p>
        </w:tc>
        <w:tc>
          <w:tcPr>
            <w:tcW w:w="797" w:type="dxa"/>
            <w:tcMar>
              <w:top w:w="28" w:type="dxa"/>
              <w:bottom w:w="28" w:type="dxa"/>
            </w:tcMar>
          </w:tcPr>
          <w:p w14:paraId="60353902" w14:textId="77777777" w:rsidR="00556C05" w:rsidRPr="000E0EE2" w:rsidRDefault="00556C05" w:rsidP="00556C05">
            <w:pPr>
              <w:pStyle w:val="Tabletext"/>
            </w:pPr>
            <w:r w:rsidRPr="000E0EE2">
              <w:t>11.1</w:t>
            </w:r>
          </w:p>
        </w:tc>
        <w:tc>
          <w:tcPr>
            <w:tcW w:w="5935" w:type="dxa"/>
            <w:tcMar>
              <w:top w:w="28" w:type="dxa"/>
              <w:bottom w:w="28" w:type="dxa"/>
            </w:tcMar>
          </w:tcPr>
          <w:p w14:paraId="74D8FEB4" w14:textId="77777777" w:rsidR="00556C05" w:rsidRPr="000E0EE2" w:rsidRDefault="00556C05" w:rsidP="00556C05">
            <w:pPr>
              <w:pStyle w:val="Tabletext"/>
            </w:pPr>
            <w:r w:rsidRPr="000E0EE2">
              <w:t xml:space="preserve">Introduction to materials </w:t>
            </w:r>
          </w:p>
        </w:tc>
        <w:tc>
          <w:tcPr>
            <w:tcW w:w="845" w:type="dxa"/>
            <w:tcMar>
              <w:top w:w="28" w:type="dxa"/>
              <w:bottom w:w="28" w:type="dxa"/>
            </w:tcMar>
          </w:tcPr>
          <w:p w14:paraId="43B03EB2" w14:textId="77777777" w:rsidR="00556C05" w:rsidRPr="000E0EE2" w:rsidRDefault="00556C05" w:rsidP="00556C05">
            <w:pPr>
              <w:pStyle w:val="Tabletext"/>
            </w:pPr>
            <w:r w:rsidRPr="000E0EE2">
              <w:t>2</w:t>
            </w:r>
          </w:p>
        </w:tc>
        <w:tc>
          <w:tcPr>
            <w:tcW w:w="2410" w:type="dxa"/>
            <w:vMerge w:val="restart"/>
            <w:shd w:val="clear" w:color="auto" w:fill="auto"/>
            <w:tcMar>
              <w:top w:w="28" w:type="dxa"/>
              <w:bottom w:w="28" w:type="dxa"/>
            </w:tcMar>
            <w:vAlign w:val="center"/>
          </w:tcPr>
          <w:p w14:paraId="5B61FD84" w14:textId="77777777" w:rsidR="00556C05" w:rsidRPr="000E0EE2" w:rsidRDefault="00556C05" w:rsidP="00D565B9">
            <w:pPr>
              <w:pStyle w:val="Tabletext"/>
              <w:jc w:val="center"/>
            </w:pPr>
            <w:r w:rsidRPr="000E0EE2">
              <w:t>IALA WWA L2.11.1-5</w:t>
            </w:r>
          </w:p>
        </w:tc>
        <w:tc>
          <w:tcPr>
            <w:tcW w:w="789" w:type="dxa"/>
            <w:vMerge w:val="restart"/>
            <w:tcMar>
              <w:top w:w="28" w:type="dxa"/>
              <w:bottom w:w="28" w:type="dxa"/>
            </w:tcMar>
            <w:vAlign w:val="center"/>
          </w:tcPr>
          <w:p w14:paraId="59479C66" w14:textId="77777777" w:rsidR="00556C05" w:rsidRPr="000E0EE2" w:rsidRDefault="00556C05" w:rsidP="00D565B9">
            <w:pPr>
              <w:pStyle w:val="Tabletext"/>
              <w:jc w:val="center"/>
            </w:pPr>
            <w:r w:rsidRPr="000E0EE2">
              <w:t>5.5</w:t>
            </w:r>
          </w:p>
        </w:tc>
        <w:tc>
          <w:tcPr>
            <w:tcW w:w="890" w:type="dxa"/>
            <w:vMerge w:val="restart"/>
            <w:vAlign w:val="center"/>
          </w:tcPr>
          <w:p w14:paraId="2B47E107" w14:textId="77777777" w:rsidR="00556C05" w:rsidRPr="000E0EE2" w:rsidRDefault="00556C05" w:rsidP="00D565B9">
            <w:pPr>
              <w:pStyle w:val="Tabletext"/>
              <w:jc w:val="center"/>
            </w:pPr>
            <w:r w:rsidRPr="000E0EE2">
              <w:t>1</w:t>
            </w:r>
          </w:p>
        </w:tc>
      </w:tr>
      <w:tr w:rsidR="00BC3566" w:rsidRPr="000E0EE2" w14:paraId="60795DB2" w14:textId="77777777" w:rsidTr="00BC3566">
        <w:trPr>
          <w:jc w:val="center"/>
        </w:trPr>
        <w:tc>
          <w:tcPr>
            <w:tcW w:w="645" w:type="dxa"/>
            <w:tcMar>
              <w:top w:w="28" w:type="dxa"/>
              <w:bottom w:w="28" w:type="dxa"/>
            </w:tcMar>
          </w:tcPr>
          <w:p w14:paraId="69602937" w14:textId="77777777" w:rsidR="00556C05" w:rsidRPr="000E0EE2" w:rsidRDefault="00556C05" w:rsidP="00556C05">
            <w:pPr>
              <w:pStyle w:val="Tabletext"/>
            </w:pPr>
          </w:p>
        </w:tc>
        <w:tc>
          <w:tcPr>
            <w:tcW w:w="797" w:type="dxa"/>
            <w:tcMar>
              <w:top w:w="28" w:type="dxa"/>
              <w:bottom w:w="28" w:type="dxa"/>
            </w:tcMar>
          </w:tcPr>
          <w:p w14:paraId="2919FF38" w14:textId="77777777" w:rsidR="00556C05" w:rsidRPr="000E0EE2" w:rsidRDefault="00556C05" w:rsidP="00556C05">
            <w:pPr>
              <w:pStyle w:val="Tabletext"/>
            </w:pPr>
            <w:r w:rsidRPr="000E0EE2">
              <w:t>11.2</w:t>
            </w:r>
          </w:p>
        </w:tc>
        <w:tc>
          <w:tcPr>
            <w:tcW w:w="5935" w:type="dxa"/>
            <w:tcMar>
              <w:top w:w="28" w:type="dxa"/>
              <w:bottom w:w="28" w:type="dxa"/>
            </w:tcMar>
          </w:tcPr>
          <w:p w14:paraId="6560D1D2" w14:textId="77777777" w:rsidR="00556C05" w:rsidRPr="000E0EE2" w:rsidRDefault="00556C05" w:rsidP="00556C05">
            <w:pPr>
              <w:pStyle w:val="Tabletext"/>
            </w:pPr>
            <w:r w:rsidRPr="000E0EE2">
              <w:t>Aids to Navigation structures</w:t>
            </w:r>
          </w:p>
        </w:tc>
        <w:tc>
          <w:tcPr>
            <w:tcW w:w="845" w:type="dxa"/>
            <w:tcMar>
              <w:top w:w="28" w:type="dxa"/>
              <w:bottom w:w="28" w:type="dxa"/>
            </w:tcMar>
          </w:tcPr>
          <w:p w14:paraId="4E5E5442" w14:textId="77777777" w:rsidR="00556C05" w:rsidRPr="000E0EE2" w:rsidRDefault="00556C05" w:rsidP="00556C05">
            <w:pPr>
              <w:pStyle w:val="Tabletext"/>
            </w:pPr>
            <w:r w:rsidRPr="000E0EE2">
              <w:t>1</w:t>
            </w:r>
          </w:p>
        </w:tc>
        <w:tc>
          <w:tcPr>
            <w:tcW w:w="2410" w:type="dxa"/>
            <w:vMerge/>
            <w:shd w:val="clear" w:color="auto" w:fill="auto"/>
            <w:tcMar>
              <w:top w:w="28" w:type="dxa"/>
              <w:bottom w:w="28" w:type="dxa"/>
            </w:tcMar>
          </w:tcPr>
          <w:p w14:paraId="13D34231" w14:textId="77777777" w:rsidR="00556C05" w:rsidRPr="000E0EE2" w:rsidRDefault="00556C05" w:rsidP="00556C05">
            <w:pPr>
              <w:pStyle w:val="Tabletext"/>
            </w:pPr>
          </w:p>
        </w:tc>
        <w:tc>
          <w:tcPr>
            <w:tcW w:w="789" w:type="dxa"/>
            <w:vMerge/>
            <w:tcMar>
              <w:top w:w="28" w:type="dxa"/>
              <w:bottom w:w="28" w:type="dxa"/>
            </w:tcMar>
          </w:tcPr>
          <w:p w14:paraId="2A9F1FF4" w14:textId="77777777" w:rsidR="00556C05" w:rsidRPr="000E0EE2" w:rsidRDefault="00556C05" w:rsidP="00556C05">
            <w:pPr>
              <w:pStyle w:val="Tabletext"/>
            </w:pPr>
          </w:p>
        </w:tc>
        <w:tc>
          <w:tcPr>
            <w:tcW w:w="890" w:type="dxa"/>
            <w:vMerge/>
          </w:tcPr>
          <w:p w14:paraId="3599986D" w14:textId="77777777" w:rsidR="00556C05" w:rsidRPr="000E0EE2" w:rsidRDefault="00556C05" w:rsidP="00556C05">
            <w:pPr>
              <w:pStyle w:val="Tabletext"/>
            </w:pPr>
          </w:p>
        </w:tc>
      </w:tr>
      <w:tr w:rsidR="00BC3566" w:rsidRPr="000E0EE2" w14:paraId="306EA025" w14:textId="77777777" w:rsidTr="00BC3566">
        <w:trPr>
          <w:jc w:val="center"/>
        </w:trPr>
        <w:tc>
          <w:tcPr>
            <w:tcW w:w="645" w:type="dxa"/>
            <w:tcMar>
              <w:top w:w="28" w:type="dxa"/>
              <w:bottom w:w="28" w:type="dxa"/>
            </w:tcMar>
          </w:tcPr>
          <w:p w14:paraId="2B0C562C" w14:textId="77777777" w:rsidR="00556C05" w:rsidRPr="000E0EE2" w:rsidRDefault="00556C05" w:rsidP="00556C05">
            <w:pPr>
              <w:pStyle w:val="Tabletext"/>
            </w:pPr>
          </w:p>
        </w:tc>
        <w:tc>
          <w:tcPr>
            <w:tcW w:w="797" w:type="dxa"/>
            <w:tcMar>
              <w:top w:w="28" w:type="dxa"/>
              <w:bottom w:w="28" w:type="dxa"/>
            </w:tcMar>
          </w:tcPr>
          <w:p w14:paraId="1352AE07" w14:textId="77777777" w:rsidR="00556C05" w:rsidRPr="000E0EE2" w:rsidRDefault="00556C05" w:rsidP="00556C05">
            <w:pPr>
              <w:pStyle w:val="Tabletext"/>
            </w:pPr>
            <w:r w:rsidRPr="000E0EE2">
              <w:t>11.3</w:t>
            </w:r>
          </w:p>
        </w:tc>
        <w:tc>
          <w:tcPr>
            <w:tcW w:w="5935" w:type="dxa"/>
            <w:tcMar>
              <w:top w:w="28" w:type="dxa"/>
              <w:bottom w:w="28" w:type="dxa"/>
            </w:tcMar>
          </w:tcPr>
          <w:p w14:paraId="65EB066D" w14:textId="77777777" w:rsidR="00556C05" w:rsidRPr="000E0EE2" w:rsidRDefault="00556C05" w:rsidP="00556C05">
            <w:pPr>
              <w:pStyle w:val="Tabletext"/>
            </w:pPr>
            <w:r w:rsidRPr="000E0EE2">
              <w:t>Corrosion of structures</w:t>
            </w:r>
          </w:p>
        </w:tc>
        <w:tc>
          <w:tcPr>
            <w:tcW w:w="845" w:type="dxa"/>
            <w:tcMar>
              <w:top w:w="28" w:type="dxa"/>
              <w:bottom w:w="28" w:type="dxa"/>
            </w:tcMar>
          </w:tcPr>
          <w:p w14:paraId="0462732B" w14:textId="77777777" w:rsidR="00556C05" w:rsidRPr="000E0EE2" w:rsidRDefault="00556C05" w:rsidP="00556C05">
            <w:pPr>
              <w:pStyle w:val="Tabletext"/>
            </w:pPr>
            <w:r w:rsidRPr="000E0EE2">
              <w:t>2</w:t>
            </w:r>
          </w:p>
        </w:tc>
        <w:tc>
          <w:tcPr>
            <w:tcW w:w="2410" w:type="dxa"/>
            <w:vMerge/>
            <w:shd w:val="clear" w:color="auto" w:fill="auto"/>
            <w:tcMar>
              <w:top w:w="28" w:type="dxa"/>
              <w:bottom w:w="28" w:type="dxa"/>
            </w:tcMar>
          </w:tcPr>
          <w:p w14:paraId="4FE8FDDB" w14:textId="77777777" w:rsidR="00556C05" w:rsidRPr="000E0EE2" w:rsidRDefault="00556C05" w:rsidP="00556C05">
            <w:pPr>
              <w:pStyle w:val="Tabletext"/>
            </w:pPr>
          </w:p>
        </w:tc>
        <w:tc>
          <w:tcPr>
            <w:tcW w:w="789" w:type="dxa"/>
            <w:vMerge/>
            <w:tcMar>
              <w:top w:w="28" w:type="dxa"/>
              <w:bottom w:w="28" w:type="dxa"/>
            </w:tcMar>
          </w:tcPr>
          <w:p w14:paraId="385F8E1B" w14:textId="77777777" w:rsidR="00556C05" w:rsidRPr="000E0EE2" w:rsidRDefault="00556C05" w:rsidP="00556C05">
            <w:pPr>
              <w:pStyle w:val="Tabletext"/>
            </w:pPr>
          </w:p>
        </w:tc>
        <w:tc>
          <w:tcPr>
            <w:tcW w:w="890" w:type="dxa"/>
            <w:vMerge/>
          </w:tcPr>
          <w:p w14:paraId="44DB6997" w14:textId="77777777" w:rsidR="00556C05" w:rsidRPr="000E0EE2" w:rsidRDefault="00556C05" w:rsidP="00556C05">
            <w:pPr>
              <w:pStyle w:val="Tabletext"/>
            </w:pPr>
          </w:p>
        </w:tc>
      </w:tr>
      <w:tr w:rsidR="00BC3566" w:rsidRPr="000E0EE2" w14:paraId="5F6AC64E" w14:textId="77777777" w:rsidTr="00BC3566">
        <w:trPr>
          <w:jc w:val="center"/>
        </w:trPr>
        <w:tc>
          <w:tcPr>
            <w:tcW w:w="645" w:type="dxa"/>
            <w:tcMar>
              <w:top w:w="28" w:type="dxa"/>
              <w:bottom w:w="28" w:type="dxa"/>
            </w:tcMar>
          </w:tcPr>
          <w:p w14:paraId="1F028090" w14:textId="77777777" w:rsidR="00556C05" w:rsidRPr="000E0EE2" w:rsidRDefault="00556C05" w:rsidP="00556C05">
            <w:pPr>
              <w:pStyle w:val="Tabletext"/>
            </w:pPr>
          </w:p>
        </w:tc>
        <w:tc>
          <w:tcPr>
            <w:tcW w:w="797" w:type="dxa"/>
            <w:tcMar>
              <w:top w:w="28" w:type="dxa"/>
              <w:bottom w:w="28" w:type="dxa"/>
            </w:tcMar>
          </w:tcPr>
          <w:p w14:paraId="3E0AD4FA" w14:textId="77777777" w:rsidR="00556C05" w:rsidRPr="000E0EE2" w:rsidRDefault="00556C05" w:rsidP="00556C05">
            <w:pPr>
              <w:pStyle w:val="Tabletext"/>
            </w:pPr>
            <w:r w:rsidRPr="000E0EE2">
              <w:t>11.4</w:t>
            </w:r>
          </w:p>
        </w:tc>
        <w:tc>
          <w:tcPr>
            <w:tcW w:w="5935" w:type="dxa"/>
            <w:tcMar>
              <w:top w:w="28" w:type="dxa"/>
              <w:bottom w:w="28" w:type="dxa"/>
            </w:tcMar>
          </w:tcPr>
          <w:p w14:paraId="40994B4B" w14:textId="77777777" w:rsidR="00556C05" w:rsidRPr="000E0EE2" w:rsidRDefault="00556C05" w:rsidP="00556C05">
            <w:pPr>
              <w:pStyle w:val="Tabletext"/>
            </w:pPr>
            <w:r w:rsidRPr="000E0EE2">
              <w:t>Cathodic Protection</w:t>
            </w:r>
          </w:p>
        </w:tc>
        <w:tc>
          <w:tcPr>
            <w:tcW w:w="845" w:type="dxa"/>
            <w:tcMar>
              <w:top w:w="28" w:type="dxa"/>
              <w:bottom w:w="28" w:type="dxa"/>
            </w:tcMar>
          </w:tcPr>
          <w:p w14:paraId="53EA593B" w14:textId="77777777" w:rsidR="00556C05" w:rsidRPr="000E0EE2" w:rsidRDefault="00556C05" w:rsidP="00556C05">
            <w:pPr>
              <w:pStyle w:val="Tabletext"/>
            </w:pPr>
            <w:r w:rsidRPr="000E0EE2">
              <w:t>3</w:t>
            </w:r>
          </w:p>
        </w:tc>
        <w:tc>
          <w:tcPr>
            <w:tcW w:w="2410" w:type="dxa"/>
            <w:vMerge/>
            <w:shd w:val="clear" w:color="auto" w:fill="auto"/>
            <w:tcMar>
              <w:top w:w="28" w:type="dxa"/>
              <w:bottom w:w="28" w:type="dxa"/>
            </w:tcMar>
          </w:tcPr>
          <w:p w14:paraId="606E163B" w14:textId="77777777" w:rsidR="00556C05" w:rsidRPr="000E0EE2" w:rsidRDefault="00556C05" w:rsidP="00556C05">
            <w:pPr>
              <w:pStyle w:val="Tabletext"/>
            </w:pPr>
          </w:p>
        </w:tc>
        <w:tc>
          <w:tcPr>
            <w:tcW w:w="789" w:type="dxa"/>
            <w:vMerge/>
            <w:tcMar>
              <w:top w:w="28" w:type="dxa"/>
              <w:bottom w:w="28" w:type="dxa"/>
            </w:tcMar>
          </w:tcPr>
          <w:p w14:paraId="7A57C18D" w14:textId="77777777" w:rsidR="00556C05" w:rsidRPr="000E0EE2" w:rsidRDefault="00556C05" w:rsidP="00556C05">
            <w:pPr>
              <w:pStyle w:val="Tabletext"/>
            </w:pPr>
          </w:p>
        </w:tc>
        <w:tc>
          <w:tcPr>
            <w:tcW w:w="890" w:type="dxa"/>
            <w:vMerge/>
          </w:tcPr>
          <w:p w14:paraId="13A9428D" w14:textId="77777777" w:rsidR="00556C05" w:rsidRPr="000E0EE2" w:rsidRDefault="00556C05" w:rsidP="00556C05">
            <w:pPr>
              <w:pStyle w:val="Tabletext"/>
            </w:pPr>
          </w:p>
        </w:tc>
      </w:tr>
      <w:tr w:rsidR="00BC3566" w:rsidRPr="000E0EE2" w14:paraId="728091EB" w14:textId="77777777" w:rsidTr="00BC3566">
        <w:trPr>
          <w:jc w:val="center"/>
        </w:trPr>
        <w:tc>
          <w:tcPr>
            <w:tcW w:w="645" w:type="dxa"/>
            <w:tcMar>
              <w:top w:w="28" w:type="dxa"/>
              <w:bottom w:w="28" w:type="dxa"/>
            </w:tcMar>
          </w:tcPr>
          <w:p w14:paraId="1E468930" w14:textId="77777777" w:rsidR="00556C05" w:rsidRPr="000E0EE2" w:rsidRDefault="00556C05" w:rsidP="00556C05">
            <w:pPr>
              <w:pStyle w:val="Tabletext"/>
            </w:pPr>
          </w:p>
        </w:tc>
        <w:tc>
          <w:tcPr>
            <w:tcW w:w="797" w:type="dxa"/>
            <w:tcMar>
              <w:top w:w="28" w:type="dxa"/>
              <w:bottom w:w="28" w:type="dxa"/>
            </w:tcMar>
          </w:tcPr>
          <w:p w14:paraId="1309AAAA" w14:textId="77777777" w:rsidR="00556C05" w:rsidRPr="000E0EE2" w:rsidRDefault="00556C05" w:rsidP="00556C05">
            <w:pPr>
              <w:pStyle w:val="Tabletext"/>
            </w:pPr>
            <w:r w:rsidRPr="000E0EE2">
              <w:t>11.5</w:t>
            </w:r>
          </w:p>
        </w:tc>
        <w:tc>
          <w:tcPr>
            <w:tcW w:w="5935" w:type="dxa"/>
            <w:tcMar>
              <w:top w:w="28" w:type="dxa"/>
              <w:bottom w:w="28" w:type="dxa"/>
            </w:tcMar>
          </w:tcPr>
          <w:p w14:paraId="74E50662" w14:textId="77777777" w:rsidR="00556C05" w:rsidRPr="000E0EE2" w:rsidRDefault="00556C05" w:rsidP="00556C05">
            <w:pPr>
              <w:pStyle w:val="Tabletext"/>
            </w:pPr>
            <w:r w:rsidRPr="000E0EE2">
              <w:t>Weathering of stone and concrete</w:t>
            </w:r>
          </w:p>
        </w:tc>
        <w:tc>
          <w:tcPr>
            <w:tcW w:w="845" w:type="dxa"/>
            <w:tcMar>
              <w:top w:w="28" w:type="dxa"/>
              <w:bottom w:w="28" w:type="dxa"/>
            </w:tcMar>
          </w:tcPr>
          <w:p w14:paraId="1132DA83" w14:textId="77777777" w:rsidR="00556C05" w:rsidRPr="000E0EE2" w:rsidRDefault="00556C05" w:rsidP="00556C05">
            <w:pPr>
              <w:pStyle w:val="Tabletext"/>
            </w:pPr>
            <w:r w:rsidRPr="000E0EE2">
              <w:t>1</w:t>
            </w:r>
          </w:p>
        </w:tc>
        <w:tc>
          <w:tcPr>
            <w:tcW w:w="2410" w:type="dxa"/>
            <w:vMerge/>
            <w:shd w:val="clear" w:color="auto" w:fill="auto"/>
            <w:tcMar>
              <w:top w:w="28" w:type="dxa"/>
              <w:bottom w:w="28" w:type="dxa"/>
            </w:tcMar>
          </w:tcPr>
          <w:p w14:paraId="66F57F45" w14:textId="77777777" w:rsidR="00556C05" w:rsidRPr="000E0EE2" w:rsidRDefault="00556C05" w:rsidP="00556C05">
            <w:pPr>
              <w:pStyle w:val="Tabletext"/>
            </w:pPr>
          </w:p>
        </w:tc>
        <w:tc>
          <w:tcPr>
            <w:tcW w:w="789" w:type="dxa"/>
            <w:vMerge/>
            <w:tcMar>
              <w:top w:w="28" w:type="dxa"/>
              <w:bottom w:w="28" w:type="dxa"/>
            </w:tcMar>
          </w:tcPr>
          <w:p w14:paraId="7320764B" w14:textId="77777777" w:rsidR="00556C05" w:rsidRPr="000E0EE2" w:rsidRDefault="00556C05" w:rsidP="00556C05">
            <w:pPr>
              <w:pStyle w:val="Tabletext"/>
            </w:pPr>
          </w:p>
        </w:tc>
        <w:tc>
          <w:tcPr>
            <w:tcW w:w="890" w:type="dxa"/>
            <w:vMerge/>
          </w:tcPr>
          <w:p w14:paraId="3F672198" w14:textId="77777777" w:rsidR="00556C05" w:rsidRPr="000E0EE2" w:rsidRDefault="00556C05" w:rsidP="00556C05">
            <w:pPr>
              <w:pStyle w:val="Tabletext"/>
            </w:pPr>
          </w:p>
        </w:tc>
      </w:tr>
      <w:tr w:rsidR="00BC3566" w:rsidRPr="000E0EE2" w14:paraId="5304B8D0" w14:textId="77777777" w:rsidTr="00BC3566">
        <w:trPr>
          <w:jc w:val="center"/>
        </w:trPr>
        <w:tc>
          <w:tcPr>
            <w:tcW w:w="645" w:type="dxa"/>
            <w:tcMar>
              <w:top w:w="28" w:type="dxa"/>
              <w:bottom w:w="28" w:type="dxa"/>
            </w:tcMar>
          </w:tcPr>
          <w:p w14:paraId="496ACC12" w14:textId="77777777" w:rsidR="00556C05" w:rsidRPr="000E0EE2" w:rsidRDefault="00556C05" w:rsidP="00556C05">
            <w:pPr>
              <w:pStyle w:val="Tabletext"/>
            </w:pPr>
          </w:p>
        </w:tc>
        <w:tc>
          <w:tcPr>
            <w:tcW w:w="797" w:type="dxa"/>
            <w:tcMar>
              <w:top w:w="28" w:type="dxa"/>
              <w:bottom w:w="28" w:type="dxa"/>
            </w:tcMar>
          </w:tcPr>
          <w:p w14:paraId="2123B75E" w14:textId="77777777" w:rsidR="00556C05" w:rsidRPr="000E0EE2" w:rsidRDefault="00556C05" w:rsidP="00556C05">
            <w:pPr>
              <w:pStyle w:val="Tabletext"/>
            </w:pPr>
            <w:r w:rsidRPr="000E0EE2">
              <w:t>11.6</w:t>
            </w:r>
          </w:p>
        </w:tc>
        <w:tc>
          <w:tcPr>
            <w:tcW w:w="5935" w:type="dxa"/>
            <w:tcMar>
              <w:top w:w="28" w:type="dxa"/>
              <w:bottom w:w="28" w:type="dxa"/>
            </w:tcMar>
          </w:tcPr>
          <w:p w14:paraId="723E490B" w14:textId="77777777" w:rsidR="00556C05" w:rsidRPr="000E0EE2" w:rsidRDefault="00556C05" w:rsidP="00556C05">
            <w:pPr>
              <w:pStyle w:val="Tabletext"/>
            </w:pPr>
            <w:r w:rsidRPr="000E0EE2">
              <w:t>Preservation of structures</w:t>
            </w:r>
          </w:p>
        </w:tc>
        <w:tc>
          <w:tcPr>
            <w:tcW w:w="845" w:type="dxa"/>
            <w:tcMar>
              <w:top w:w="28" w:type="dxa"/>
              <w:bottom w:w="28" w:type="dxa"/>
            </w:tcMar>
          </w:tcPr>
          <w:p w14:paraId="5A85182A" w14:textId="77777777" w:rsidR="00556C05" w:rsidRPr="000E0EE2" w:rsidRDefault="00556C05" w:rsidP="00556C05">
            <w:pPr>
              <w:pStyle w:val="Tabletext"/>
            </w:pPr>
            <w:r w:rsidRPr="000E0EE2">
              <w:t>2</w:t>
            </w:r>
          </w:p>
        </w:tc>
        <w:tc>
          <w:tcPr>
            <w:tcW w:w="2410" w:type="dxa"/>
            <w:tcBorders>
              <w:bottom w:val="single" w:sz="4" w:space="0" w:color="auto"/>
            </w:tcBorders>
            <w:shd w:val="clear" w:color="auto" w:fill="auto"/>
            <w:tcMar>
              <w:top w:w="28" w:type="dxa"/>
              <w:bottom w:w="28" w:type="dxa"/>
            </w:tcMar>
          </w:tcPr>
          <w:p w14:paraId="3EFCF620" w14:textId="77777777" w:rsidR="00556C05" w:rsidRPr="000E0EE2" w:rsidRDefault="00556C05" w:rsidP="00556C05">
            <w:pPr>
              <w:pStyle w:val="Tabletext"/>
            </w:pPr>
            <w:r w:rsidRPr="000E0EE2">
              <w:t>IALA WWA L2.11.6</w:t>
            </w:r>
          </w:p>
        </w:tc>
        <w:tc>
          <w:tcPr>
            <w:tcW w:w="789" w:type="dxa"/>
            <w:tcMar>
              <w:top w:w="28" w:type="dxa"/>
              <w:bottom w:w="28" w:type="dxa"/>
            </w:tcMar>
          </w:tcPr>
          <w:p w14:paraId="097AEE90" w14:textId="77777777" w:rsidR="00556C05" w:rsidRPr="000E0EE2" w:rsidRDefault="00556C05" w:rsidP="00556C05">
            <w:pPr>
              <w:pStyle w:val="Tabletext"/>
            </w:pPr>
            <w:r w:rsidRPr="000E0EE2">
              <w:t>16</w:t>
            </w:r>
          </w:p>
        </w:tc>
        <w:tc>
          <w:tcPr>
            <w:tcW w:w="890" w:type="dxa"/>
          </w:tcPr>
          <w:p w14:paraId="4C1EC1FC" w14:textId="77777777" w:rsidR="00556C05" w:rsidRPr="000E0EE2" w:rsidRDefault="00556C05" w:rsidP="00556C05">
            <w:pPr>
              <w:pStyle w:val="Tabletext"/>
              <w:rPr>
                <w:sz w:val="16"/>
                <w:szCs w:val="16"/>
              </w:rPr>
            </w:pPr>
            <w:r w:rsidRPr="000E0EE2">
              <w:rPr>
                <w:sz w:val="16"/>
                <w:szCs w:val="16"/>
              </w:rPr>
              <w:t>2 or 3</w:t>
            </w:r>
          </w:p>
        </w:tc>
      </w:tr>
      <w:tr w:rsidR="00BC3566" w:rsidRPr="000E0EE2" w14:paraId="71B4824C" w14:textId="77777777" w:rsidTr="00BC3566">
        <w:trPr>
          <w:jc w:val="center"/>
        </w:trPr>
        <w:tc>
          <w:tcPr>
            <w:tcW w:w="645" w:type="dxa"/>
            <w:tcMar>
              <w:top w:w="28" w:type="dxa"/>
              <w:bottom w:w="28" w:type="dxa"/>
            </w:tcMar>
          </w:tcPr>
          <w:p w14:paraId="7732DC59" w14:textId="77777777" w:rsidR="00556C05" w:rsidRPr="000E0EE2" w:rsidRDefault="00556C05" w:rsidP="00556C05">
            <w:pPr>
              <w:pStyle w:val="Tabletext"/>
            </w:pPr>
          </w:p>
        </w:tc>
        <w:tc>
          <w:tcPr>
            <w:tcW w:w="797" w:type="dxa"/>
            <w:tcMar>
              <w:top w:w="28" w:type="dxa"/>
              <w:bottom w:w="28" w:type="dxa"/>
            </w:tcMar>
          </w:tcPr>
          <w:p w14:paraId="753C4BE6" w14:textId="77777777" w:rsidR="00556C05" w:rsidRPr="000E0EE2" w:rsidRDefault="00556C05" w:rsidP="00556C05">
            <w:pPr>
              <w:pStyle w:val="Tabletext"/>
            </w:pPr>
            <w:r w:rsidRPr="000E0EE2">
              <w:t>11.7</w:t>
            </w:r>
          </w:p>
        </w:tc>
        <w:tc>
          <w:tcPr>
            <w:tcW w:w="5935" w:type="dxa"/>
            <w:tcMar>
              <w:top w:w="28" w:type="dxa"/>
              <w:bottom w:w="28" w:type="dxa"/>
            </w:tcMar>
          </w:tcPr>
          <w:p w14:paraId="2538A347" w14:textId="77777777" w:rsidR="00556C05" w:rsidRPr="000E0EE2" w:rsidRDefault="00556C05" w:rsidP="00556C05">
            <w:pPr>
              <w:pStyle w:val="Tabletext"/>
            </w:pPr>
            <w:r w:rsidRPr="000E0EE2">
              <w:t>Maintenance planning and records</w:t>
            </w:r>
          </w:p>
        </w:tc>
        <w:tc>
          <w:tcPr>
            <w:tcW w:w="845" w:type="dxa"/>
            <w:tcMar>
              <w:top w:w="28" w:type="dxa"/>
              <w:bottom w:w="28" w:type="dxa"/>
            </w:tcMar>
          </w:tcPr>
          <w:p w14:paraId="08DCA3DA" w14:textId="77777777" w:rsidR="00556C05" w:rsidRPr="000E0EE2" w:rsidRDefault="00556C05" w:rsidP="00556C05">
            <w:pPr>
              <w:pStyle w:val="Tabletext"/>
            </w:pPr>
            <w:r w:rsidRPr="000E0EE2">
              <w:t>3</w:t>
            </w:r>
          </w:p>
        </w:tc>
        <w:tc>
          <w:tcPr>
            <w:tcW w:w="2410" w:type="dxa"/>
            <w:tcBorders>
              <w:top w:val="single" w:sz="4" w:space="0" w:color="auto"/>
              <w:bottom w:val="single" w:sz="4" w:space="0" w:color="auto"/>
            </w:tcBorders>
            <w:shd w:val="clear" w:color="auto" w:fill="auto"/>
            <w:tcMar>
              <w:top w:w="28" w:type="dxa"/>
              <w:bottom w:w="28" w:type="dxa"/>
            </w:tcMar>
          </w:tcPr>
          <w:p w14:paraId="1386997F" w14:textId="77777777" w:rsidR="00556C05" w:rsidRPr="000E0EE2" w:rsidRDefault="00556C05" w:rsidP="00556C05">
            <w:pPr>
              <w:pStyle w:val="Tabletext"/>
            </w:pPr>
            <w:r w:rsidRPr="000E0EE2">
              <w:t>IALA WWA L2.11.7</w:t>
            </w:r>
          </w:p>
        </w:tc>
        <w:tc>
          <w:tcPr>
            <w:tcW w:w="789" w:type="dxa"/>
            <w:tcMar>
              <w:top w:w="28" w:type="dxa"/>
              <w:bottom w:w="28" w:type="dxa"/>
            </w:tcMar>
          </w:tcPr>
          <w:p w14:paraId="2DBB5290" w14:textId="77777777" w:rsidR="00556C05" w:rsidRPr="000E0EE2" w:rsidRDefault="00556C05" w:rsidP="00556C05">
            <w:pPr>
              <w:pStyle w:val="Tabletext"/>
            </w:pPr>
            <w:r w:rsidRPr="000E0EE2">
              <w:t>6</w:t>
            </w:r>
          </w:p>
        </w:tc>
        <w:tc>
          <w:tcPr>
            <w:tcW w:w="890" w:type="dxa"/>
          </w:tcPr>
          <w:p w14:paraId="065B2559" w14:textId="77777777" w:rsidR="00556C05" w:rsidRPr="000E0EE2" w:rsidRDefault="00556C05" w:rsidP="00556C05">
            <w:pPr>
              <w:pStyle w:val="Tabletext"/>
            </w:pPr>
            <w:r w:rsidRPr="000E0EE2">
              <w:t>1</w:t>
            </w:r>
          </w:p>
        </w:tc>
      </w:tr>
    </w:tbl>
    <w:p w14:paraId="34F79BF1" w14:textId="77777777" w:rsidR="005E24E7" w:rsidRPr="000E0EE2" w:rsidRDefault="005E24E7" w:rsidP="00556C05">
      <w:pPr>
        <w:pStyle w:val="BodyText"/>
        <w:jc w:val="center"/>
      </w:pPr>
    </w:p>
    <w:p w14:paraId="1A26299F" w14:textId="77777777" w:rsidR="00D2697A" w:rsidRPr="000E0EE2" w:rsidRDefault="00D2697A" w:rsidP="00BC3566">
      <w:pPr>
        <w:pStyle w:val="Annex"/>
        <w:numPr>
          <w:ilvl w:val="0"/>
          <w:numId w:val="0"/>
        </w:numPr>
        <w:rPr>
          <w:rFonts w:ascii="Times New Roman" w:hAnsi="Times New Roman"/>
          <w:b w:val="0"/>
          <w:i w:val="0"/>
          <w:sz w:val="24"/>
          <w:szCs w:val="24"/>
          <w:u w:val="none"/>
        </w:rPr>
      </w:pPr>
      <w:bookmarkStart w:id="128" w:name="_GoBack"/>
      <w:bookmarkEnd w:id="58"/>
      <w:bookmarkEnd w:id="128"/>
    </w:p>
    <w:sectPr w:rsidR="00D2697A" w:rsidRPr="000E0EE2" w:rsidSect="00D2697A">
      <w:headerReference w:type="default" r:id="rId21"/>
      <w:footerReference w:type="default" r:id="rId22"/>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Simon Millyard" w:date="2017-03-28T13:01:00Z" w:initials="SM">
    <w:p w14:paraId="45176DA9" w14:textId="77777777" w:rsidR="00BF32E5" w:rsidRDefault="00BF32E5">
      <w:pPr>
        <w:pStyle w:val="CommentText"/>
      </w:pPr>
      <w:r>
        <w:rPr>
          <w:rStyle w:val="CommentReference"/>
        </w:rPr>
        <w:annotationRef/>
      </w:r>
      <w:r>
        <w:t>No, no document reference number needed as it is an overview</w:t>
      </w:r>
    </w:p>
  </w:comment>
  <w:comment w:id="3" w:author="Michael Hadley" w:date="2017-01-11T11:35:00Z" w:initials="MH">
    <w:p w14:paraId="2ED6CF60" w14:textId="77777777" w:rsidR="00B15AD3" w:rsidRDefault="00B15AD3">
      <w:pPr>
        <w:pStyle w:val="CommentText"/>
      </w:pPr>
      <w:r>
        <w:rPr>
          <w:rStyle w:val="CommentReference"/>
        </w:rPr>
        <w:annotationRef/>
      </w:r>
      <w:r>
        <w:t>Should there be a document reference number?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176DA9" w15:done="0"/>
  <w15:commentEx w15:paraId="2ED6CF6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564074" w14:textId="77777777" w:rsidR="0045627F" w:rsidRDefault="0045627F" w:rsidP="003274DB">
      <w:r>
        <w:separator/>
      </w:r>
    </w:p>
    <w:p w14:paraId="47F37E87" w14:textId="77777777" w:rsidR="0045627F" w:rsidRDefault="0045627F"/>
    <w:p w14:paraId="6349D975" w14:textId="77777777" w:rsidR="0045627F" w:rsidRDefault="0045627F"/>
    <w:p w14:paraId="2328443C" w14:textId="77777777" w:rsidR="0045627F" w:rsidRDefault="0045627F"/>
  </w:endnote>
  <w:endnote w:type="continuationSeparator" w:id="0">
    <w:p w14:paraId="3B3B1E2A" w14:textId="77777777" w:rsidR="0045627F" w:rsidRDefault="0045627F" w:rsidP="003274DB">
      <w:r>
        <w:continuationSeparator/>
      </w:r>
    </w:p>
    <w:p w14:paraId="6600F331" w14:textId="77777777" w:rsidR="0045627F" w:rsidRDefault="0045627F"/>
    <w:p w14:paraId="4D7E9902" w14:textId="77777777" w:rsidR="0045627F" w:rsidRDefault="0045627F"/>
    <w:p w14:paraId="0CC0C562" w14:textId="77777777" w:rsidR="0045627F" w:rsidRDefault="004562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E0E11" w14:textId="77777777" w:rsidR="00B15AD3" w:rsidRPr="00AC24F4" w:rsidRDefault="00B15AD3" w:rsidP="0098663B">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5402110A" wp14:editId="6E54A11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9FF52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441E64A3" w14:textId="77777777" w:rsidR="00B15AD3" w:rsidRPr="00AC24F4" w:rsidRDefault="00B15AD3" w:rsidP="0098663B">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5D079F79" w14:textId="77777777" w:rsidR="00B15AD3" w:rsidRPr="004B6107" w:rsidRDefault="00B15AD3" w:rsidP="0098663B">
    <w:pPr>
      <w:rPr>
        <w:rFonts w:ascii="Avenir Book" w:hAnsi="Avenir Book"/>
        <w:b/>
        <w:color w:val="00558C"/>
        <w:sz w:val="14"/>
        <w:szCs w:val="14"/>
      </w:rPr>
    </w:pPr>
    <w:r w:rsidRPr="004B6107">
      <w:rPr>
        <w:rFonts w:ascii="Avenir Book" w:hAnsi="Avenir Book"/>
        <w:b/>
        <w:color w:val="00558C"/>
        <w:sz w:val="14"/>
        <w:szCs w:val="14"/>
      </w:rPr>
      <w:t>www.iala-aism.org</w:t>
    </w:r>
  </w:p>
  <w:p w14:paraId="087DD222" w14:textId="77777777" w:rsidR="00B15AD3" w:rsidRPr="004B6107" w:rsidRDefault="00B15AD3" w:rsidP="0098663B">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DF3086A" w14:textId="77777777" w:rsidR="00B15AD3" w:rsidRPr="00ED2A8D" w:rsidRDefault="00B15AD3" w:rsidP="0098663B">
    <w:pPr>
      <w:pStyle w:val="Footer"/>
    </w:pPr>
    <w:r w:rsidRPr="004B6107">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9DB34" w14:textId="77777777" w:rsidR="00B15AD3" w:rsidRPr="003028AF" w:rsidRDefault="00B15AD3" w:rsidP="003028AF">
    <w:pPr>
      <w:pStyle w:val="Footer"/>
      <w:rPr>
        <w:sz w:val="15"/>
        <w:szCs w:val="15"/>
      </w:rPr>
    </w:pPr>
  </w:p>
  <w:p w14:paraId="493B17A2" w14:textId="77777777" w:rsidR="00B15AD3" w:rsidRDefault="00B15AD3" w:rsidP="00AB4A21">
    <w:pPr>
      <w:pStyle w:val="Footerportrait"/>
    </w:pPr>
  </w:p>
  <w:p w14:paraId="7B066F19" w14:textId="77777777" w:rsidR="00B15AD3" w:rsidRPr="008A2B98" w:rsidRDefault="0045627F" w:rsidP="00AB4A21">
    <w:pPr>
      <w:pStyle w:val="Footerportrait"/>
      <w:rPr>
        <w:b w:val="0"/>
      </w:rPr>
    </w:pPr>
    <w:r>
      <w:fldChar w:fldCharType="begin"/>
    </w:r>
    <w:r>
      <w:instrText xml:space="preserve"> STYLEREF "Document type" \* MERGEFORMAT </w:instrText>
    </w:r>
    <w:r>
      <w:fldChar w:fldCharType="separate"/>
    </w:r>
    <w:r w:rsidR="00CF783C" w:rsidRPr="00CF783C">
      <w:rPr>
        <w:b w:val="0"/>
        <w:bCs/>
      </w:rPr>
      <w:t>IALA Model Course</w:t>
    </w:r>
    <w:r>
      <w:rPr>
        <w:b w:val="0"/>
        <w:bCs/>
      </w:rPr>
      <w:fldChar w:fldCharType="end"/>
    </w:r>
    <w:r w:rsidR="00B15AD3">
      <w:t xml:space="preserve"> </w:t>
    </w:r>
    <w:r>
      <w:fldChar w:fldCharType="begin"/>
    </w:r>
    <w:r>
      <w:instrText xml:space="preserve"> STYLEREF "Document number" \* MERGEFORMAT </w:instrText>
    </w:r>
    <w:r>
      <w:fldChar w:fldCharType="separate"/>
    </w:r>
    <w:r w:rsidR="00CF783C" w:rsidRPr="00CF783C">
      <w:rPr>
        <w:b w:val="0"/>
        <w:bCs/>
      </w:rPr>
      <w:t>L?</w:t>
    </w:r>
    <w:r>
      <w:rPr>
        <w:b w:val="0"/>
        <w:bCs/>
      </w:rPr>
      <w:fldChar w:fldCharType="end"/>
    </w:r>
    <w:r w:rsidR="00B15AD3" w:rsidRPr="00C907DF">
      <w:t xml:space="preserve"> –</w:t>
    </w:r>
    <w:r w:rsidR="00B15AD3">
      <w:t xml:space="preserve"> </w:t>
    </w:r>
    <w:r w:rsidR="00B15AD3" w:rsidRPr="008A2B98">
      <w:rPr>
        <w:b w:val="0"/>
      </w:rPr>
      <w:fldChar w:fldCharType="begin"/>
    </w:r>
    <w:r w:rsidR="00B15AD3" w:rsidRPr="008A2B98">
      <w:rPr>
        <w:b w:val="0"/>
      </w:rPr>
      <w:instrText xml:space="preserve"> STYLEREF "Document name" \* MERGEFORMAT </w:instrText>
    </w:r>
    <w:r w:rsidR="00B15AD3" w:rsidRPr="008A2B98">
      <w:rPr>
        <w:b w:val="0"/>
      </w:rPr>
      <w:fldChar w:fldCharType="separate"/>
    </w:r>
    <w:r w:rsidR="00CF783C">
      <w:rPr>
        <w:b w:val="0"/>
      </w:rPr>
      <w:t>Level 2 – Model Course Overview</w:t>
    </w:r>
    <w:r w:rsidR="00B15AD3" w:rsidRPr="008A2B98">
      <w:rPr>
        <w:b w:val="0"/>
      </w:rPr>
      <w:fldChar w:fldCharType="end"/>
    </w:r>
    <w:r w:rsidR="00B15AD3" w:rsidRPr="008A2B98">
      <w:rPr>
        <w:b w:val="0"/>
      </w:rPr>
      <w:tab/>
    </w:r>
  </w:p>
  <w:p w14:paraId="40E11CB3" w14:textId="77777777" w:rsidR="00B15AD3" w:rsidRPr="008A2B98" w:rsidRDefault="00B15AD3" w:rsidP="003028AF">
    <w:pPr>
      <w:pStyle w:val="Footer"/>
      <w:framePr w:wrap="none" w:vAnchor="text" w:hAnchor="page" w:x="10882" w:y="1"/>
      <w:rPr>
        <w:rStyle w:val="PageNumber"/>
        <w:color w:val="00558C"/>
        <w:szCs w:val="15"/>
      </w:rPr>
    </w:pPr>
    <w:r w:rsidRPr="008A2B98">
      <w:rPr>
        <w:rStyle w:val="PageNumber"/>
        <w:color w:val="00558C"/>
        <w:szCs w:val="15"/>
      </w:rPr>
      <w:t xml:space="preserve">P </w:t>
    </w:r>
    <w:r w:rsidRPr="008A2B98">
      <w:rPr>
        <w:rStyle w:val="PageNumber"/>
        <w:color w:val="00558C"/>
        <w:szCs w:val="15"/>
      </w:rPr>
      <w:fldChar w:fldCharType="begin"/>
    </w:r>
    <w:r w:rsidRPr="008A2B98">
      <w:rPr>
        <w:rStyle w:val="PageNumber"/>
        <w:color w:val="00558C"/>
        <w:szCs w:val="15"/>
      </w:rPr>
      <w:instrText xml:space="preserve">PAGE  </w:instrText>
    </w:r>
    <w:r w:rsidRPr="008A2B98">
      <w:rPr>
        <w:rStyle w:val="PageNumber"/>
        <w:color w:val="00558C"/>
        <w:szCs w:val="15"/>
      </w:rPr>
      <w:fldChar w:fldCharType="separate"/>
    </w:r>
    <w:r w:rsidR="00CF783C">
      <w:rPr>
        <w:rStyle w:val="PageNumber"/>
        <w:noProof/>
        <w:color w:val="00558C"/>
        <w:szCs w:val="15"/>
      </w:rPr>
      <w:t>5</w:t>
    </w:r>
    <w:r w:rsidRPr="008A2B98">
      <w:rPr>
        <w:rStyle w:val="PageNumber"/>
        <w:color w:val="00558C"/>
        <w:szCs w:val="15"/>
      </w:rPr>
      <w:fldChar w:fldCharType="end"/>
    </w:r>
  </w:p>
  <w:p w14:paraId="1716DA5E" w14:textId="77777777" w:rsidR="00B15AD3" w:rsidRPr="003028AF" w:rsidRDefault="00B15AD3" w:rsidP="00292085">
    <w:pPr>
      <w:pStyle w:val="Footereditionno"/>
      <w:tabs>
        <w:tab w:val="clear" w:pos="10206"/>
        <w:tab w:val="right" w:pos="10205"/>
      </w:tabs>
      <w:rPr>
        <w:szCs w:val="15"/>
      </w:rPr>
    </w:pPr>
    <w:r w:rsidRPr="008A2B98">
      <w:rPr>
        <w:b w:val="0"/>
        <w:szCs w:val="15"/>
      </w:rPr>
      <w:fldChar w:fldCharType="begin"/>
    </w:r>
    <w:r w:rsidRPr="008A2B98">
      <w:rPr>
        <w:b w:val="0"/>
        <w:szCs w:val="15"/>
      </w:rPr>
      <w:instrText xml:space="preserve"> STYLEREF "Edition number" \* MERGEFORMAT </w:instrText>
    </w:r>
    <w:r w:rsidRPr="008A2B98">
      <w:rPr>
        <w:b w:val="0"/>
        <w:szCs w:val="15"/>
      </w:rPr>
      <w:fldChar w:fldCharType="separate"/>
    </w:r>
    <w:r w:rsidR="00CF783C" w:rsidRPr="00CF783C">
      <w:rPr>
        <w:b w:val="0"/>
        <w:bCs/>
        <w:noProof/>
        <w:szCs w:val="15"/>
        <w:lang w:val="en-US"/>
      </w:rPr>
      <w:t>Edition 3.0</w:t>
    </w:r>
    <w:r w:rsidRPr="008A2B98">
      <w:rPr>
        <w:b w:val="0"/>
        <w:szCs w:val="15"/>
      </w:rPr>
      <w:fldChar w:fldCharType="end"/>
    </w:r>
    <w:r w:rsidRPr="008A2B98">
      <w:rPr>
        <w:b w:val="0"/>
        <w:szCs w:val="15"/>
      </w:rPr>
      <w:t xml:space="preserve">  </w:t>
    </w:r>
    <w:r w:rsidRPr="008A2B98">
      <w:rPr>
        <w:b w:val="0"/>
        <w:szCs w:val="15"/>
      </w:rPr>
      <w:fldChar w:fldCharType="begin"/>
    </w:r>
    <w:r w:rsidRPr="008A2B98">
      <w:rPr>
        <w:b w:val="0"/>
        <w:szCs w:val="15"/>
      </w:rPr>
      <w:instrText xml:space="preserve"> STYLEREF "Document date" \* MERGEFORMAT </w:instrText>
    </w:r>
    <w:r w:rsidRPr="008A2B98">
      <w:rPr>
        <w:b w:val="0"/>
        <w:szCs w:val="15"/>
      </w:rPr>
      <w:fldChar w:fldCharType="separate"/>
    </w:r>
    <w:r w:rsidR="00CF783C" w:rsidRPr="00CF783C">
      <w:rPr>
        <w:b w:val="0"/>
        <w:bCs/>
        <w:noProof/>
        <w:szCs w:val="15"/>
        <w:lang w:val="en-US"/>
      </w:rPr>
      <w:t>June</w:t>
    </w:r>
    <w:r w:rsidR="00CF783C">
      <w:rPr>
        <w:b w:val="0"/>
        <w:noProof/>
        <w:szCs w:val="15"/>
      </w:rPr>
      <w:t xml:space="preserve"> 2016</w:t>
    </w:r>
    <w:r w:rsidRPr="008A2B98">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ED87E" w14:textId="77777777" w:rsidR="00B15AD3" w:rsidRPr="007A6476" w:rsidRDefault="00B15AD3" w:rsidP="007A6476">
    <w:pPr>
      <w:pStyle w:val="Footer"/>
      <w:rPr>
        <w:sz w:val="15"/>
        <w:szCs w:val="15"/>
      </w:rPr>
    </w:pPr>
  </w:p>
  <w:p w14:paraId="61944405" w14:textId="77777777" w:rsidR="00B15AD3" w:rsidRDefault="00B15AD3" w:rsidP="007A6476">
    <w:pPr>
      <w:pStyle w:val="Footerportrait"/>
    </w:pPr>
  </w:p>
  <w:p w14:paraId="1002638A" w14:textId="77777777" w:rsidR="00B15AD3" w:rsidRPr="008A2B98" w:rsidRDefault="00B15AD3"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CF783C" w:rsidRPr="00CF783C">
      <w:rPr>
        <w:b w:val="0"/>
        <w:bCs/>
        <w:noProof/>
        <w:szCs w:val="15"/>
        <w:lang w:val="en-US"/>
      </w:rPr>
      <w:t>IALA Model Course</w:t>
    </w:r>
    <w:r>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CF783C" w:rsidRPr="00CF783C">
      <w:rPr>
        <w:b w:val="0"/>
        <w:bCs/>
        <w:noProof/>
        <w:szCs w:val="15"/>
        <w:lang w:val="en-US"/>
      </w:rPr>
      <w:t>L?</w:t>
    </w:r>
    <w:r>
      <w:rPr>
        <w:szCs w:val="15"/>
      </w:rPr>
      <w:fldChar w:fldCharType="end"/>
    </w:r>
    <w:r w:rsidRPr="00C907DF">
      <w:rPr>
        <w:szCs w:val="15"/>
      </w:rPr>
      <w:t xml:space="preserve"> –</w:t>
    </w:r>
    <w:r>
      <w:rPr>
        <w:szCs w:val="15"/>
      </w:rPr>
      <w:t xml:space="preserve"> </w:t>
    </w:r>
    <w:r w:rsidRPr="008A2B98">
      <w:rPr>
        <w:b w:val="0"/>
      </w:rPr>
      <w:fldChar w:fldCharType="begin"/>
    </w:r>
    <w:r w:rsidRPr="008A2B98">
      <w:rPr>
        <w:b w:val="0"/>
      </w:rPr>
      <w:instrText xml:space="preserve"> STYLEREF "Document name" \* MERGEFORMAT </w:instrText>
    </w:r>
    <w:r w:rsidRPr="008A2B98">
      <w:rPr>
        <w:b w:val="0"/>
      </w:rPr>
      <w:fldChar w:fldCharType="separate"/>
    </w:r>
    <w:r w:rsidR="00CF783C">
      <w:rPr>
        <w:b w:val="0"/>
        <w:noProof/>
      </w:rPr>
      <w:t>Level 2 – Model Course Overview</w:t>
    </w:r>
    <w:r w:rsidRPr="008A2B98">
      <w:rPr>
        <w:b w:val="0"/>
        <w:noProof/>
      </w:rPr>
      <w:fldChar w:fldCharType="end"/>
    </w:r>
    <w:r w:rsidRPr="008A2B98">
      <w:rPr>
        <w:b w:val="0"/>
        <w:szCs w:val="15"/>
      </w:rPr>
      <w:tab/>
    </w:r>
  </w:p>
  <w:p w14:paraId="46B151F1" w14:textId="77777777" w:rsidR="00B15AD3" w:rsidRPr="00292085" w:rsidRDefault="00B15AD3" w:rsidP="008D2314">
    <w:pPr>
      <w:pStyle w:val="Footerportrait"/>
    </w:pPr>
    <w:r w:rsidRPr="008A2B98">
      <w:rPr>
        <w:b w:val="0"/>
      </w:rPr>
      <w:fldChar w:fldCharType="begin"/>
    </w:r>
    <w:r w:rsidRPr="008A2B98">
      <w:rPr>
        <w:b w:val="0"/>
      </w:rPr>
      <w:instrText xml:space="preserve"> STYLEREF "Edition number" \* MERGEFORMAT </w:instrText>
    </w:r>
    <w:r w:rsidRPr="008A2B98">
      <w:rPr>
        <w:b w:val="0"/>
      </w:rPr>
      <w:fldChar w:fldCharType="separate"/>
    </w:r>
    <w:r w:rsidR="00CF783C" w:rsidRPr="00CF783C">
      <w:rPr>
        <w:b w:val="0"/>
        <w:bCs/>
      </w:rPr>
      <w:t>Edition 3.0</w:t>
    </w:r>
    <w:r w:rsidRPr="008A2B98">
      <w:rPr>
        <w:b w:val="0"/>
        <w:bCs/>
      </w:rPr>
      <w:fldChar w:fldCharType="end"/>
    </w:r>
    <w:r w:rsidRPr="008A2B98">
      <w:rPr>
        <w:b w:val="0"/>
      </w:rPr>
      <w:t xml:space="preserve">  </w:t>
    </w:r>
    <w:r w:rsidRPr="008A2B98">
      <w:rPr>
        <w:b w:val="0"/>
      </w:rPr>
      <w:fldChar w:fldCharType="begin"/>
    </w:r>
    <w:r w:rsidRPr="008A2B98">
      <w:rPr>
        <w:b w:val="0"/>
      </w:rPr>
      <w:instrText xml:space="preserve"> STYLEREF "Document date" \* MERGEFORMAT </w:instrText>
    </w:r>
    <w:r w:rsidRPr="008A2B98">
      <w:rPr>
        <w:b w:val="0"/>
      </w:rPr>
      <w:fldChar w:fldCharType="separate"/>
    </w:r>
    <w:r w:rsidR="00CF783C" w:rsidRPr="00CF783C">
      <w:rPr>
        <w:b w:val="0"/>
        <w:bCs/>
      </w:rPr>
      <w:t>June 2016</w:t>
    </w:r>
    <w:r w:rsidRPr="008A2B98">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rsidR="00CF783C">
      <w:t>13</w:t>
    </w:r>
    <w:r w:rsidRPr="007A6476">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E617A" w14:textId="77777777" w:rsidR="00B15AD3" w:rsidRPr="002C5134" w:rsidRDefault="00B15AD3" w:rsidP="002C5134">
    <w:pPr>
      <w:pStyle w:val="Footer"/>
      <w:rPr>
        <w:sz w:val="15"/>
        <w:szCs w:val="15"/>
      </w:rPr>
    </w:pPr>
  </w:p>
  <w:p w14:paraId="6EEE4BD3" w14:textId="77777777" w:rsidR="00B15AD3" w:rsidRDefault="00B15AD3" w:rsidP="00D2697A">
    <w:pPr>
      <w:pStyle w:val="Footerlandscape"/>
    </w:pPr>
  </w:p>
  <w:p w14:paraId="46DFDAEF" w14:textId="77777777" w:rsidR="00B15AD3" w:rsidRPr="008A2B98" w:rsidRDefault="00B15AD3" w:rsidP="00D2697A">
    <w:pPr>
      <w:pStyle w:val="Footerlandscape"/>
      <w:rPr>
        <w:rStyle w:val="PageNumber"/>
        <w:b w:val="0"/>
        <w:szCs w:val="15"/>
      </w:rPr>
    </w:pPr>
    <w:r w:rsidRPr="008A2B98">
      <w:rPr>
        <w:b w:val="0"/>
      </w:rPr>
      <w:fldChar w:fldCharType="begin"/>
    </w:r>
    <w:r w:rsidRPr="008A2B98">
      <w:rPr>
        <w:b w:val="0"/>
      </w:rPr>
      <w:instrText xml:space="preserve"> STYLEREF "Document type" \* MERGEFORMAT </w:instrText>
    </w:r>
    <w:r w:rsidRPr="008A2B98">
      <w:rPr>
        <w:b w:val="0"/>
      </w:rPr>
      <w:fldChar w:fldCharType="separate"/>
    </w:r>
    <w:r w:rsidR="00CF783C" w:rsidRPr="00CF783C">
      <w:rPr>
        <w:b w:val="0"/>
        <w:bCs/>
        <w:noProof/>
      </w:rPr>
      <w:t>IALA Model Course</w:t>
    </w:r>
    <w:r w:rsidRPr="008A2B98">
      <w:rPr>
        <w:b w:val="0"/>
        <w:bCs/>
        <w:noProof/>
      </w:rPr>
      <w:fldChar w:fldCharType="end"/>
    </w:r>
    <w:r w:rsidRPr="008A2B98">
      <w:rPr>
        <w:b w:val="0"/>
      </w:rPr>
      <w:t xml:space="preserve"> </w:t>
    </w:r>
    <w:r w:rsidRPr="008A2B98">
      <w:rPr>
        <w:b w:val="0"/>
      </w:rPr>
      <w:fldChar w:fldCharType="begin"/>
    </w:r>
    <w:r w:rsidRPr="008A2B98">
      <w:rPr>
        <w:b w:val="0"/>
      </w:rPr>
      <w:instrText xml:space="preserve"> STYLEREF "Document number" \* MERGEFORMAT </w:instrText>
    </w:r>
    <w:r w:rsidRPr="008A2B98">
      <w:rPr>
        <w:b w:val="0"/>
      </w:rPr>
      <w:fldChar w:fldCharType="separate"/>
    </w:r>
    <w:r w:rsidR="00CF783C" w:rsidRPr="00CF783C">
      <w:rPr>
        <w:bCs/>
        <w:noProof/>
        <w:lang w:val="en-US"/>
      </w:rPr>
      <w:t>L?</w:t>
    </w:r>
    <w:r w:rsidRPr="008A2B98">
      <w:rPr>
        <w:b w:val="0"/>
        <w:noProof/>
      </w:rPr>
      <w:fldChar w:fldCharType="end"/>
    </w:r>
    <w:r w:rsidRPr="008A2B98">
      <w:rPr>
        <w:b w:val="0"/>
      </w:rPr>
      <w:t xml:space="preserve"> – </w:t>
    </w:r>
    <w:r w:rsidRPr="008A2B98">
      <w:rPr>
        <w:b w:val="0"/>
      </w:rPr>
      <w:fldChar w:fldCharType="begin"/>
    </w:r>
    <w:r w:rsidRPr="008A2B98">
      <w:rPr>
        <w:b w:val="0"/>
      </w:rPr>
      <w:instrText xml:space="preserve"> STYLEREF "Document name" \* MERGEFORMAT </w:instrText>
    </w:r>
    <w:r w:rsidRPr="008A2B98">
      <w:rPr>
        <w:b w:val="0"/>
      </w:rPr>
      <w:fldChar w:fldCharType="separate"/>
    </w:r>
    <w:r w:rsidR="00CF783C">
      <w:rPr>
        <w:b w:val="0"/>
        <w:noProof/>
      </w:rPr>
      <w:t>Level 2 – Model Course Overview</w:t>
    </w:r>
    <w:r w:rsidRPr="008A2B98">
      <w:rPr>
        <w:b w:val="0"/>
        <w:noProof/>
      </w:rPr>
      <w:fldChar w:fldCharType="end"/>
    </w:r>
  </w:p>
  <w:p w14:paraId="14DED147" w14:textId="77777777" w:rsidR="00B15AD3" w:rsidRPr="00480D65" w:rsidRDefault="00B15AD3" w:rsidP="00D2697A">
    <w:pPr>
      <w:pStyle w:val="Footerlandscape"/>
    </w:pPr>
    <w:r w:rsidRPr="008A2B98">
      <w:rPr>
        <w:b w:val="0"/>
      </w:rPr>
      <w:fldChar w:fldCharType="begin"/>
    </w:r>
    <w:r w:rsidRPr="008A2B98">
      <w:rPr>
        <w:b w:val="0"/>
      </w:rPr>
      <w:instrText xml:space="preserve"> STYLEREF "Edition number" \* MERGEFORMAT </w:instrText>
    </w:r>
    <w:r w:rsidRPr="008A2B98">
      <w:rPr>
        <w:b w:val="0"/>
      </w:rPr>
      <w:fldChar w:fldCharType="separate"/>
    </w:r>
    <w:r w:rsidR="00CF783C" w:rsidRPr="00CF783C">
      <w:rPr>
        <w:b w:val="0"/>
        <w:bCs/>
        <w:noProof/>
        <w:lang w:val="en-US"/>
      </w:rPr>
      <w:t>Edition 3.0</w:t>
    </w:r>
    <w:r w:rsidRPr="008A2B98">
      <w:rPr>
        <w:b w:val="0"/>
        <w:bCs/>
        <w:noProof/>
      </w:rPr>
      <w:fldChar w:fldCharType="end"/>
    </w:r>
    <w:r w:rsidRPr="008A2B98">
      <w:rPr>
        <w:b w:val="0"/>
      </w:rPr>
      <w:t xml:space="preserve">  </w:t>
    </w:r>
    <w:r w:rsidRPr="008A2B98">
      <w:rPr>
        <w:b w:val="0"/>
      </w:rPr>
      <w:fldChar w:fldCharType="begin"/>
    </w:r>
    <w:r w:rsidRPr="008A2B98">
      <w:rPr>
        <w:b w:val="0"/>
      </w:rPr>
      <w:instrText xml:space="preserve"> STYLEREF "Document date" \* MERGEFORMAT </w:instrText>
    </w:r>
    <w:r w:rsidRPr="008A2B98">
      <w:rPr>
        <w:b w:val="0"/>
      </w:rPr>
      <w:fldChar w:fldCharType="separate"/>
    </w:r>
    <w:r w:rsidR="00CF783C" w:rsidRPr="00CF783C">
      <w:rPr>
        <w:b w:val="0"/>
        <w:bCs/>
        <w:noProof/>
      </w:rPr>
      <w:t>June 2016</w:t>
    </w:r>
    <w:r w:rsidRPr="008A2B98">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CF783C">
      <w:rPr>
        <w:noProof/>
      </w:rPr>
      <w:t>21</w:t>
    </w:r>
    <w:r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C5A648" w14:textId="77777777" w:rsidR="0045627F" w:rsidRDefault="0045627F">
      <w:r>
        <w:separator/>
      </w:r>
    </w:p>
    <w:p w14:paraId="0288F705" w14:textId="77777777" w:rsidR="0045627F" w:rsidRDefault="0045627F"/>
  </w:footnote>
  <w:footnote w:type="continuationSeparator" w:id="0">
    <w:p w14:paraId="52B287C4" w14:textId="77777777" w:rsidR="0045627F" w:rsidRDefault="0045627F" w:rsidP="003274DB">
      <w:r>
        <w:continuationSeparator/>
      </w:r>
    </w:p>
    <w:p w14:paraId="260F422C" w14:textId="77777777" w:rsidR="0045627F" w:rsidRDefault="0045627F"/>
    <w:p w14:paraId="326A4EE7" w14:textId="77777777" w:rsidR="0045627F" w:rsidRDefault="0045627F"/>
    <w:p w14:paraId="3361C13F" w14:textId="77777777" w:rsidR="0045627F" w:rsidRDefault="0045627F"/>
  </w:footnote>
  <w:footnote w:id="1">
    <w:p w14:paraId="550B0F87" w14:textId="77777777" w:rsidR="00B15AD3" w:rsidRDefault="00B15AD3" w:rsidP="00DF331D">
      <w:pPr>
        <w:pStyle w:val="FootnoteText"/>
      </w:pPr>
      <w:r>
        <w:rPr>
          <w:rStyle w:val="FootnoteReference"/>
          <w:szCs w:val="22"/>
        </w:rPr>
        <w:footnoteRef/>
      </w:r>
      <w:r>
        <w:t xml:space="preserve"> </w:t>
      </w:r>
      <w:r>
        <w:tab/>
        <w:t>Definitions; clarifications of terms and common abbreviations used in the text of this Model Course are listed at Articles 1.2 and 1.3 of Recommendation E-141 on Standards for Training and Certification of AtoN Personnel.</w:t>
      </w:r>
    </w:p>
  </w:footnote>
  <w:footnote w:id="2">
    <w:p w14:paraId="245F8051" w14:textId="77777777" w:rsidR="00B15AD3" w:rsidRDefault="00B15AD3" w:rsidP="007F588D">
      <w:pPr>
        <w:pStyle w:val="FootnoteText"/>
      </w:pPr>
      <w:r>
        <w:rPr>
          <w:rStyle w:val="FootnoteReference"/>
          <w:szCs w:val="22"/>
        </w:rPr>
        <w:footnoteRef/>
      </w:r>
      <w:r>
        <w:t xml:space="preserve"> </w:t>
      </w:r>
      <w:r>
        <w:tab/>
        <w:t>T</w:t>
      </w:r>
      <w:r w:rsidRPr="00F10B93">
        <w:t>he recommended format is shown at Appendix 3 to IALA Recommendation E-141</w:t>
      </w:r>
    </w:p>
  </w:footnote>
  <w:footnote w:id="3">
    <w:p w14:paraId="7ECA67D5" w14:textId="77777777" w:rsidR="00B15AD3" w:rsidRDefault="00B15AD3" w:rsidP="007F588D">
      <w:pPr>
        <w:pStyle w:val="FootnoteText"/>
      </w:pPr>
      <w:r>
        <w:rPr>
          <w:rStyle w:val="FootnoteReference"/>
          <w:szCs w:val="22"/>
        </w:rPr>
        <w:footnoteRef/>
      </w:r>
      <w:r>
        <w:t xml:space="preserve"> </w:t>
      </w:r>
      <w:r>
        <w:tab/>
        <w:t>IALA Recommendation E-141 Article 4.1</w:t>
      </w:r>
    </w:p>
  </w:footnote>
  <w:footnote w:id="4">
    <w:p w14:paraId="35FE505D" w14:textId="77777777" w:rsidR="00B15AD3" w:rsidRDefault="00B15AD3" w:rsidP="007F588D">
      <w:pPr>
        <w:pStyle w:val="FootnoteText"/>
      </w:pPr>
      <w:r>
        <w:rPr>
          <w:rStyle w:val="FootnoteReference"/>
          <w:szCs w:val="22"/>
        </w:rPr>
        <w:footnoteRef/>
      </w:r>
      <w:r>
        <w:t xml:space="preserve"> </w:t>
      </w:r>
      <w:r>
        <w:tab/>
      </w:r>
      <w:r w:rsidRPr="00F10B93">
        <w:t>‘Competent Authorities should ensure that instructors and assessors are appropriately qualified and experienced for the particular training and assessment of competence for which they are given responsibility. Instructors should hold suitable professional and academic qualifications’.</w:t>
      </w:r>
      <w:r>
        <w:t xml:space="preserve"> </w:t>
      </w:r>
      <w:r w:rsidRPr="00F10B93">
        <w:t xml:space="preserve"> IALA Recommendation E-141 Article 5.1.2</w:t>
      </w:r>
    </w:p>
  </w:footnote>
  <w:footnote w:id="5">
    <w:p w14:paraId="785DCE88" w14:textId="77777777" w:rsidR="00B15AD3" w:rsidRDefault="00B15AD3" w:rsidP="00BE075E">
      <w:pPr>
        <w:pStyle w:val="FootnoteText"/>
      </w:pPr>
      <w:r>
        <w:rPr>
          <w:rStyle w:val="FootnoteReference"/>
          <w:szCs w:val="22"/>
        </w:rPr>
        <w:footnoteRef/>
      </w:r>
      <w:r>
        <w:tab/>
        <w:t>Includes time for site visits if appropriate and tests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C0E17" w14:textId="5BF5491A" w:rsidR="00B15AD3" w:rsidRDefault="00B15AD3" w:rsidP="00CF783C">
    <w:pPr>
      <w:pStyle w:val="Header"/>
      <w:jc w:val="right"/>
    </w:pPr>
    <w:r w:rsidRPr="00442889">
      <w:rPr>
        <w:noProof/>
        <w:lang w:val="en-IE" w:eastAsia="en-IE"/>
      </w:rPr>
      <w:drawing>
        <wp:anchor distT="0" distB="0" distL="114300" distR="114300" simplePos="0" relativeHeight="251657214" behindDoc="1" locked="0" layoutInCell="1" allowOverlap="1" wp14:anchorId="3DBABC1A" wp14:editId="3FCEFB6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E91157">
      <w:t>ENG</w:t>
    </w:r>
    <w:r w:rsidR="00CF783C">
      <w:t>6-11.</w:t>
    </w:r>
    <w:r w:rsidR="00E91157">
      <w:t>1.10</w:t>
    </w:r>
  </w:p>
  <w:p w14:paraId="1F57F914" w14:textId="76C569DD" w:rsidR="00E91157" w:rsidRPr="00ED2A8D" w:rsidRDefault="00E91157" w:rsidP="00CF783C">
    <w:pPr>
      <w:pStyle w:val="Header"/>
      <w:jc w:val="right"/>
    </w:pPr>
    <w:r>
      <w:t>Formerly ENG6-10.27</w:t>
    </w:r>
  </w:p>
  <w:p w14:paraId="2D3565CB" w14:textId="77777777" w:rsidR="00B15AD3" w:rsidRPr="00ED2A8D" w:rsidRDefault="00B15AD3" w:rsidP="008747E0">
    <w:pPr>
      <w:pStyle w:val="Header"/>
    </w:pPr>
  </w:p>
  <w:p w14:paraId="748EE3A0" w14:textId="77777777" w:rsidR="00B15AD3" w:rsidRDefault="00B15AD3" w:rsidP="008747E0">
    <w:pPr>
      <w:pStyle w:val="Header"/>
    </w:pPr>
  </w:p>
  <w:p w14:paraId="28BF6AE3" w14:textId="77777777" w:rsidR="00B15AD3" w:rsidRDefault="00B15AD3" w:rsidP="008747E0">
    <w:pPr>
      <w:pStyle w:val="Header"/>
    </w:pPr>
  </w:p>
  <w:p w14:paraId="52744062" w14:textId="77777777" w:rsidR="00B15AD3" w:rsidRDefault="00B15AD3" w:rsidP="008747E0">
    <w:pPr>
      <w:pStyle w:val="Header"/>
    </w:pPr>
  </w:p>
  <w:p w14:paraId="50D6D91A" w14:textId="77777777" w:rsidR="00B15AD3" w:rsidRDefault="00B15AD3" w:rsidP="008747E0">
    <w:pPr>
      <w:pStyle w:val="Header"/>
    </w:pPr>
  </w:p>
  <w:p w14:paraId="5D538AB1" w14:textId="77777777" w:rsidR="00B15AD3" w:rsidRDefault="00B15AD3" w:rsidP="008747E0">
    <w:pPr>
      <w:pStyle w:val="Header"/>
    </w:pPr>
    <w:r>
      <w:rPr>
        <w:noProof/>
        <w:lang w:val="en-IE" w:eastAsia="en-IE"/>
      </w:rPr>
      <w:drawing>
        <wp:anchor distT="0" distB="0" distL="114300" distR="114300" simplePos="0" relativeHeight="251656189" behindDoc="1" locked="0" layoutInCell="1" allowOverlap="1" wp14:anchorId="028F5C9D" wp14:editId="50E09D5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8FC96BE" w14:textId="77777777" w:rsidR="00B15AD3" w:rsidRPr="00ED2A8D" w:rsidRDefault="00B15AD3" w:rsidP="008747E0">
    <w:pPr>
      <w:pStyle w:val="Header"/>
    </w:pPr>
  </w:p>
  <w:p w14:paraId="3D2FED30" w14:textId="77777777" w:rsidR="00B15AD3" w:rsidRPr="00ED2A8D" w:rsidRDefault="00B15AD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E29E5" w14:textId="77777777" w:rsidR="00B15AD3" w:rsidRPr="00ED2A8D" w:rsidRDefault="00B15AD3" w:rsidP="008747E0">
    <w:pPr>
      <w:pStyle w:val="Header"/>
    </w:pPr>
    <w:r>
      <w:rPr>
        <w:noProof/>
        <w:lang w:val="en-IE" w:eastAsia="en-IE"/>
      </w:rPr>
      <w:drawing>
        <wp:anchor distT="0" distB="0" distL="114300" distR="114300" simplePos="0" relativeHeight="251658752" behindDoc="1" locked="0" layoutInCell="1" allowOverlap="1" wp14:anchorId="3FB413B8" wp14:editId="7A654E23">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45A3472" w14:textId="77777777" w:rsidR="00B15AD3" w:rsidRPr="00ED2A8D" w:rsidRDefault="00B15AD3" w:rsidP="008747E0">
    <w:pPr>
      <w:pStyle w:val="Header"/>
    </w:pPr>
  </w:p>
  <w:p w14:paraId="039AD5BB" w14:textId="77777777" w:rsidR="00B15AD3" w:rsidRDefault="00B15AD3" w:rsidP="008747E0">
    <w:pPr>
      <w:pStyle w:val="Header"/>
    </w:pPr>
  </w:p>
  <w:p w14:paraId="66061204" w14:textId="77777777" w:rsidR="00B15AD3" w:rsidRDefault="00B15AD3" w:rsidP="008747E0">
    <w:pPr>
      <w:pStyle w:val="Header"/>
    </w:pPr>
  </w:p>
  <w:p w14:paraId="11EE0E4E" w14:textId="77777777" w:rsidR="00B15AD3" w:rsidRDefault="00B15AD3" w:rsidP="008747E0">
    <w:pPr>
      <w:pStyle w:val="Header"/>
    </w:pPr>
  </w:p>
  <w:p w14:paraId="74A77A8F" w14:textId="77777777" w:rsidR="00B15AD3" w:rsidRPr="00441393" w:rsidRDefault="00B15AD3" w:rsidP="00441393">
    <w:pPr>
      <w:pStyle w:val="Contents"/>
    </w:pPr>
    <w:r>
      <w:t>DOCUMENT REVISION</w:t>
    </w:r>
  </w:p>
  <w:p w14:paraId="5815B0F1" w14:textId="77777777" w:rsidR="00B15AD3" w:rsidRPr="00ED2A8D" w:rsidRDefault="00B15AD3" w:rsidP="008747E0">
    <w:pPr>
      <w:pStyle w:val="Header"/>
    </w:pPr>
  </w:p>
  <w:p w14:paraId="5331E418" w14:textId="77777777" w:rsidR="00B15AD3" w:rsidRPr="00AC33A2" w:rsidRDefault="00B15AD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2FEFF" w14:textId="77777777" w:rsidR="00B15AD3" w:rsidRPr="00ED2A8D" w:rsidRDefault="00B15AD3" w:rsidP="008747E0">
    <w:pPr>
      <w:pStyle w:val="Header"/>
    </w:pPr>
    <w:r>
      <w:rPr>
        <w:noProof/>
        <w:lang w:val="en-IE" w:eastAsia="en-IE"/>
      </w:rPr>
      <w:drawing>
        <wp:anchor distT="0" distB="0" distL="114300" distR="114300" simplePos="0" relativeHeight="251674624" behindDoc="1" locked="0" layoutInCell="1" allowOverlap="1" wp14:anchorId="1B737BD2" wp14:editId="3861D85E">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BFD2BFF" w14:textId="77777777" w:rsidR="00B15AD3" w:rsidRPr="00ED2A8D" w:rsidRDefault="00B15AD3" w:rsidP="008747E0">
    <w:pPr>
      <w:pStyle w:val="Header"/>
    </w:pPr>
  </w:p>
  <w:p w14:paraId="0A8D8153" w14:textId="77777777" w:rsidR="00B15AD3" w:rsidRDefault="00B15AD3" w:rsidP="008747E0">
    <w:pPr>
      <w:pStyle w:val="Header"/>
    </w:pPr>
  </w:p>
  <w:p w14:paraId="71A6FCA7" w14:textId="77777777" w:rsidR="00B15AD3" w:rsidRDefault="00B15AD3" w:rsidP="008747E0">
    <w:pPr>
      <w:pStyle w:val="Header"/>
    </w:pPr>
  </w:p>
  <w:p w14:paraId="2E379904" w14:textId="77777777" w:rsidR="00B15AD3" w:rsidRDefault="00B15AD3" w:rsidP="008747E0">
    <w:pPr>
      <w:pStyle w:val="Header"/>
    </w:pPr>
  </w:p>
  <w:p w14:paraId="25F5FC28" w14:textId="77777777" w:rsidR="00B15AD3" w:rsidRPr="00441393" w:rsidRDefault="00B15AD3" w:rsidP="00441393">
    <w:pPr>
      <w:pStyle w:val="Contents"/>
    </w:pPr>
    <w:r>
      <w:t>CONTENTS</w:t>
    </w:r>
  </w:p>
  <w:p w14:paraId="68D74BDE" w14:textId="77777777" w:rsidR="00B15AD3" w:rsidRPr="00ED2A8D" w:rsidRDefault="00B15AD3" w:rsidP="008747E0">
    <w:pPr>
      <w:pStyle w:val="Header"/>
    </w:pPr>
  </w:p>
  <w:p w14:paraId="26866C7A" w14:textId="77777777" w:rsidR="00B15AD3" w:rsidRPr="00AC33A2" w:rsidRDefault="00B15AD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EF727" w14:textId="77777777" w:rsidR="00B15AD3" w:rsidRDefault="00B15AD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C2E8B" w14:textId="77777777" w:rsidR="00B15AD3" w:rsidRDefault="00B15AD3" w:rsidP="00292085">
    <w:pPr>
      <w:pStyle w:val="Header"/>
    </w:pPr>
    <w:r>
      <w:rPr>
        <w:noProof/>
        <w:lang w:val="en-IE" w:eastAsia="en-IE"/>
      </w:rPr>
      <w:drawing>
        <wp:anchor distT="0" distB="0" distL="114300" distR="114300" simplePos="0" relativeHeight="251680768" behindDoc="1" locked="0" layoutInCell="1" allowOverlap="1" wp14:anchorId="1CB66704" wp14:editId="1C9AC844">
          <wp:simplePos x="0" y="0"/>
          <wp:positionH relativeFrom="page">
            <wp:posOffset>6831330</wp:posOffset>
          </wp:positionH>
          <wp:positionV relativeFrom="page">
            <wp:posOffset>36830</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77B18" w14:textId="77777777" w:rsidR="00B15AD3" w:rsidRDefault="00B15AD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98A37" w14:textId="77777777" w:rsidR="00B15AD3" w:rsidRDefault="00B15AD3" w:rsidP="00480D65">
    <w:pPr>
      <w:pStyle w:val="Header"/>
    </w:pPr>
    <w:r>
      <w:rPr>
        <w:noProof/>
        <w:lang w:val="en-IE" w:eastAsia="en-IE"/>
      </w:rPr>
      <w:drawing>
        <wp:anchor distT="0" distB="0" distL="114300" distR="114300" simplePos="0" relativeHeight="251678720" behindDoc="1" locked="0" layoutInCell="1" allowOverlap="1" wp14:anchorId="79019AF0" wp14:editId="4DA1D8E8">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6BA30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C0031B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013240B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D4E0360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F36DF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247A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EECF8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39240F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06203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C37E91"/>
    <w:multiLevelType w:val="multilevel"/>
    <w:tmpl w:val="518A8994"/>
    <w:lvl w:ilvl="0">
      <w:start w:val="1"/>
      <w:numFmt w:val="decimal"/>
      <w:pStyle w:val="Heading1"/>
      <w:lvlText w:val="%1"/>
      <w:lvlJc w:val="left"/>
      <w:pPr>
        <w:ind w:left="425" w:hanging="425"/>
      </w:pPr>
      <w:rPr>
        <w:rFonts w:asciiTheme="minorHAnsi" w:hAnsiTheme="minorHAnsi" w:hint="default"/>
        <w:b/>
        <w:bCs/>
        <w:i w:val="0"/>
        <w:iCs w:val="0"/>
        <w:caps/>
        <w:strike w:val="0"/>
        <w:dstrike w:val="0"/>
        <w:outline w:val="0"/>
        <w:shadow w:val="0"/>
        <w:emboss w:val="0"/>
        <w:imprint w:val="0"/>
        <w:vanish w:val="0"/>
        <w:color w:val="00AFAA"/>
        <w:sz w:val="28"/>
        <w:szCs w:val="24"/>
        <w:vertAlign w:val="baseline"/>
      </w:rPr>
    </w:lvl>
    <w:lvl w:ilvl="1">
      <w:start w:val="1"/>
      <w:numFmt w:val="decimal"/>
      <w:pStyle w:val="Heading2"/>
      <w:lvlText w:val="%1.%2"/>
      <w:lvlJc w:val="left"/>
      <w:pPr>
        <w:ind w:left="709" w:hanging="709"/>
      </w:pPr>
      <w:rPr>
        <w:rFonts w:asciiTheme="minorHAnsi" w:hAnsiTheme="minorHAnsi" w:hint="default"/>
        <w:b/>
        <w:bCs/>
        <w:i w:val="0"/>
        <w:iCs w:val="0"/>
        <w:color w:val="00AFAA"/>
        <w:sz w:val="24"/>
        <w:szCs w:val="22"/>
      </w:rPr>
    </w:lvl>
    <w:lvl w:ilvl="2">
      <w:start w:val="1"/>
      <w:numFmt w:val="decimal"/>
      <w:pStyle w:val="Heading3"/>
      <w:lvlText w:val="%1.%2.%3"/>
      <w:lvlJc w:val="left"/>
      <w:pPr>
        <w:ind w:left="851" w:hanging="851"/>
      </w:pPr>
      <w:rPr>
        <w:rFonts w:asciiTheme="minorHAnsi" w:hAnsiTheme="minorHAnsi" w:hint="default"/>
        <w:b/>
        <w:bCs w:val="0"/>
        <w:i w:val="0"/>
        <w:iCs w:val="0"/>
        <w:caps w:val="0"/>
        <w:strike w:val="0"/>
        <w:dstrike w:val="0"/>
        <w:vanish w:val="0"/>
        <w:color w:val="00AFAA"/>
        <w:sz w:val="22"/>
        <w:szCs w:val="22"/>
        <w:vertAlign w:val="baseline"/>
      </w:rPr>
    </w:lvl>
    <w:lvl w:ilvl="3">
      <w:start w:val="1"/>
      <w:numFmt w:val="decimal"/>
      <w:pStyle w:val="Heading4"/>
      <w:lvlText w:val="%1.%2.%3.%4"/>
      <w:lvlJc w:val="left"/>
      <w:pPr>
        <w:ind w:left="987" w:hanging="987"/>
      </w:pPr>
      <w:rPr>
        <w:rFonts w:asciiTheme="minorHAnsi" w:hAnsiTheme="minorHAnsi" w:hint="default"/>
        <w:b/>
        <w:bCs w:val="0"/>
        <w:i w:val="0"/>
        <w:iCs w:val="0"/>
        <w:caps w:val="0"/>
        <w:strike w:val="0"/>
        <w:dstrike w:val="0"/>
        <w:vanish w:val="0"/>
        <w:color w:val="00AFAA"/>
        <w:sz w:val="22"/>
        <w:szCs w:val="22"/>
        <w:vertAlign w:val="baseli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877359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AB4D84"/>
    <w:multiLevelType w:val="multilevel"/>
    <w:tmpl w:val="2850E9B2"/>
    <w:lvl w:ilvl="0">
      <w:start w:val="1"/>
      <w:numFmt w:val="decimal"/>
      <w:lvlText w:val="%1"/>
      <w:lvlJc w:val="left"/>
      <w:pPr>
        <w:ind w:left="425" w:hanging="425"/>
      </w:pPr>
      <w:rPr>
        <w:rFonts w:asciiTheme="minorHAnsi" w:hAnsiTheme="minorHAnsi" w:hint="default"/>
        <w:b/>
        <w:i w:val="0"/>
        <w:color w:val="00AFAA"/>
        <w:sz w:val="28"/>
      </w:rPr>
    </w:lvl>
    <w:lvl w:ilvl="1">
      <w:start w:val="1"/>
      <w:numFmt w:val="decimal"/>
      <w:lvlText w:val="%1.%2"/>
      <w:lvlJc w:val="left"/>
      <w:pPr>
        <w:ind w:left="709" w:hanging="709"/>
      </w:pPr>
      <w:rPr>
        <w:rFonts w:asciiTheme="minorHAnsi" w:hAnsiTheme="minorHAnsi" w:hint="default"/>
        <w:b/>
        <w:i w:val="0"/>
        <w:color w:val="00AFAA"/>
        <w:sz w:val="24"/>
      </w:rPr>
    </w:lvl>
    <w:lvl w:ilvl="2">
      <w:start w:val="1"/>
      <w:numFmt w:val="decimal"/>
      <w:lvlText w:val="%1.%2.%3"/>
      <w:lvlJc w:val="left"/>
      <w:pPr>
        <w:ind w:left="851" w:hanging="851"/>
      </w:pPr>
      <w:rPr>
        <w:rFonts w:asciiTheme="minorHAnsi" w:hAnsiTheme="minorHAnsi" w:hint="default"/>
        <w:b/>
        <w:i w:val="0"/>
        <w:color w:val="00AFAA"/>
        <w:sz w:val="22"/>
      </w:rPr>
    </w:lvl>
    <w:lvl w:ilvl="3">
      <w:start w:val="1"/>
      <w:numFmt w:val="decimal"/>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09F536A"/>
    <w:multiLevelType w:val="multilevel"/>
    <w:tmpl w:val="274CD31E"/>
    <w:lvl w:ilvl="0">
      <w:start w:val="1"/>
      <w:numFmt w:val="decimal"/>
      <w:lvlText w:val="%1"/>
      <w:lvlJc w:val="left"/>
      <w:pPr>
        <w:tabs>
          <w:tab w:val="num" w:pos="567"/>
        </w:tabs>
        <w:ind w:left="0" w:firstLine="0"/>
      </w:pPr>
      <w:rPr>
        <w:rFonts w:asciiTheme="minorHAnsi" w:hAnsiTheme="minorHAnsi" w:hint="default"/>
        <w:b/>
        <w:bCs/>
        <w:i w:val="0"/>
        <w:iCs w:val="0"/>
        <w:caps/>
        <w:strike w:val="0"/>
        <w:dstrike w:val="0"/>
        <w:outline w:val="0"/>
        <w:shadow w:val="0"/>
        <w:emboss w:val="0"/>
        <w:imprint w:val="0"/>
        <w:vanish w:val="0"/>
        <w:color w:val="00AFAA"/>
        <w:sz w:val="24"/>
        <w:szCs w:val="24"/>
        <w:vertAlign w:val="baseline"/>
      </w:rPr>
    </w:lvl>
    <w:lvl w:ilvl="1">
      <w:start w:val="1"/>
      <w:numFmt w:val="decimal"/>
      <w:lvlText w:val="%1.%2"/>
      <w:lvlJc w:val="left"/>
      <w:pPr>
        <w:tabs>
          <w:tab w:val="num" w:pos="851"/>
        </w:tabs>
        <w:ind w:left="0" w:firstLine="0"/>
      </w:pPr>
      <w:rPr>
        <w:rFonts w:asciiTheme="minorHAnsi" w:hAnsiTheme="minorHAnsi" w:hint="default"/>
        <w:b/>
        <w:bCs/>
        <w:i w:val="0"/>
        <w:iCs w:val="0"/>
        <w:color w:val="00AFAA"/>
        <w:sz w:val="22"/>
        <w:szCs w:val="22"/>
      </w:rPr>
    </w:lvl>
    <w:lvl w:ilvl="2">
      <w:start w:val="1"/>
      <w:numFmt w:val="decimal"/>
      <w:lvlText w:val="%1.%2.%3"/>
      <w:lvlJc w:val="left"/>
      <w:pPr>
        <w:tabs>
          <w:tab w:val="num" w:pos="992"/>
        </w:tabs>
        <w:ind w:left="0" w:firstLine="0"/>
      </w:pPr>
      <w:rPr>
        <w:rFonts w:ascii="Calibri" w:hAnsi="Calibri" w:hint="default"/>
        <w:b/>
        <w:bCs w:val="0"/>
        <w:i w:val="0"/>
        <w:iCs w:val="0"/>
        <w:caps w:val="0"/>
        <w:strike w:val="0"/>
        <w:dstrike w:val="0"/>
        <w:vanish w:val="0"/>
        <w:color w:val="00AFAA"/>
        <w:sz w:val="22"/>
        <w:szCs w:val="22"/>
        <w:vertAlign w:val="baseline"/>
      </w:rPr>
    </w:lvl>
    <w:lvl w:ilvl="3">
      <w:start w:val="1"/>
      <w:numFmt w:val="decimal"/>
      <w:lvlText w:val="%1.%2.%3.%4"/>
      <w:lvlJc w:val="left"/>
      <w:pPr>
        <w:tabs>
          <w:tab w:val="num" w:pos="1134"/>
        </w:tabs>
        <w:ind w:left="0" w:firstLine="0"/>
      </w:pPr>
      <w:rPr>
        <w:rFonts w:ascii="Calibri" w:hAnsi="Calibri" w:hint="default"/>
        <w:b w:val="0"/>
        <w:bCs w:val="0"/>
        <w:i w:val="0"/>
        <w:iCs w:val="0"/>
        <w:caps w:val="0"/>
        <w:strike w:val="0"/>
        <w:dstrike w:val="0"/>
        <w:vanish w:val="0"/>
        <w:color w:val="00AFAA"/>
        <w:sz w:val="22"/>
        <w:szCs w:val="22"/>
        <w:vertAlign w:val="baseli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1A5186C"/>
    <w:multiLevelType w:val="multilevel"/>
    <w:tmpl w:val="59E28944"/>
    <w:lvl w:ilvl="0">
      <w:start w:val="1"/>
      <w:numFmt w:val="decimal"/>
      <w:lvlText w:val="%1"/>
      <w:lvlJc w:val="left"/>
      <w:pPr>
        <w:tabs>
          <w:tab w:val="num" w:pos="567"/>
        </w:tabs>
        <w:ind w:left="0" w:firstLine="0"/>
      </w:pPr>
      <w:rPr>
        <w:rFonts w:ascii="Arial Bold" w:hAnsi="Arial Bold" w:hint="default"/>
        <w:b/>
        <w:bCs/>
        <w:i w:val="0"/>
        <w:iCs w:val="0"/>
        <w:caps/>
        <w:strike w:val="0"/>
        <w:dstrike w:val="0"/>
        <w:outline w:val="0"/>
        <w:shadow w:val="0"/>
        <w:emboss w:val="0"/>
        <w:imprint w:val="0"/>
        <w:vanish w:val="0"/>
        <w:color w:val="auto"/>
        <w:sz w:val="24"/>
        <w:szCs w:val="24"/>
        <w:vertAlign w:val="baseline"/>
      </w:rPr>
    </w:lvl>
    <w:lvl w:ilvl="1">
      <w:start w:val="1"/>
      <w:numFmt w:val="decimal"/>
      <w:lvlText w:val="%1.%2"/>
      <w:lvlJc w:val="left"/>
      <w:pPr>
        <w:tabs>
          <w:tab w:val="num" w:pos="851"/>
        </w:tabs>
        <w:ind w:left="0" w:firstLine="0"/>
      </w:pPr>
      <w:rPr>
        <w:rFonts w:ascii="Arial Bold" w:hAnsi="Arial Bold"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8BA4B1E"/>
    <w:multiLevelType w:val="multilevel"/>
    <w:tmpl w:val="9FCAB5D4"/>
    <w:lvl w:ilvl="0">
      <w:start w:val="1"/>
      <w:numFmt w:val="decimal"/>
      <w:lvlText w:val="%1"/>
      <w:lvlJc w:val="left"/>
      <w:pPr>
        <w:ind w:left="425" w:hanging="425"/>
      </w:pPr>
      <w:rPr>
        <w:rFonts w:asciiTheme="minorHAnsi" w:hAnsiTheme="minorHAnsi" w:hint="default"/>
        <w:b w:val="0"/>
        <w:i w:val="0"/>
        <w:sz w:val="22"/>
        <w:szCs w:val="22"/>
      </w:rPr>
    </w:lvl>
    <w:lvl w:ilvl="1">
      <w:start w:val="1"/>
      <w:numFmt w:val="lowerLetter"/>
      <w:lvlText w:val="%2"/>
      <w:lvlJc w:val="left"/>
      <w:pPr>
        <w:ind w:left="851" w:hanging="426"/>
      </w:pPr>
      <w:rPr>
        <w:rFonts w:asciiTheme="minorHAnsi" w:hAnsiTheme="minorHAnsi" w:hint="default"/>
        <w:b w:val="0"/>
        <w:i w:val="0"/>
        <w:sz w:val="22"/>
        <w:szCs w:val="22"/>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2"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12"/>
  </w:num>
  <w:num w:numId="3">
    <w:abstractNumId w:val="14"/>
  </w:num>
  <w:num w:numId="4">
    <w:abstractNumId w:val="10"/>
  </w:num>
  <w:num w:numId="5">
    <w:abstractNumId w:val="18"/>
  </w:num>
  <w:num w:numId="6">
    <w:abstractNumId w:val="23"/>
  </w:num>
  <w:num w:numId="7">
    <w:abstractNumId w:val="32"/>
  </w:num>
  <w:num w:numId="8">
    <w:abstractNumId w:val="28"/>
  </w:num>
  <w:num w:numId="9">
    <w:abstractNumId w:val="20"/>
  </w:num>
  <w:num w:numId="10">
    <w:abstractNumId w:val="17"/>
  </w:num>
  <w:num w:numId="11">
    <w:abstractNumId w:val="11"/>
  </w:num>
  <w:num w:numId="12">
    <w:abstractNumId w:val="29"/>
  </w:num>
  <w:num w:numId="13">
    <w:abstractNumId w:val="8"/>
  </w:num>
  <w:num w:numId="14">
    <w:abstractNumId w:val="16"/>
  </w:num>
  <w:num w:numId="15">
    <w:abstractNumId w:val="13"/>
  </w:num>
  <w:num w:numId="16">
    <w:abstractNumId w:val="19"/>
  </w:num>
  <w:num w:numId="17">
    <w:abstractNumId w:val="21"/>
  </w:num>
  <w:num w:numId="18">
    <w:abstractNumId w:val="30"/>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15"/>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2"/>
  </w:num>
  <w:num w:numId="25">
    <w:abstractNumId w:val="0"/>
  </w:num>
  <w:num w:numId="26">
    <w:abstractNumId w:val="1"/>
  </w:num>
  <w:num w:numId="27">
    <w:abstractNumId w:val="2"/>
  </w:num>
  <w:num w:numId="28">
    <w:abstractNumId w:val="4"/>
  </w:num>
  <w:num w:numId="29">
    <w:abstractNumId w:val="5"/>
  </w:num>
  <w:num w:numId="30">
    <w:abstractNumId w:val="6"/>
  </w:num>
  <w:num w:numId="31">
    <w:abstractNumId w:val="7"/>
  </w:num>
  <w:num w:numId="32">
    <w:abstractNumId w:val="3"/>
  </w:num>
  <w:num w:numId="33">
    <w:abstractNumId w:val="9"/>
  </w:num>
  <w:num w:numId="34">
    <w:abstractNumId w:val="26"/>
  </w:num>
  <w:num w:numId="35">
    <w:abstractNumId w:val="25"/>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mon Millyard">
    <w15:presenceInfo w15:providerId="AD" w15:userId="S-1-5-21-2046026355-2876191845-2165928818-14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B52"/>
    <w:rsid w:val="000174F9"/>
    <w:rsid w:val="00024972"/>
    <w:rsid w:val="000249C2"/>
    <w:rsid w:val="000258F6"/>
    <w:rsid w:val="000379A7"/>
    <w:rsid w:val="00040EB8"/>
    <w:rsid w:val="00052214"/>
    <w:rsid w:val="000537D0"/>
    <w:rsid w:val="00057B6D"/>
    <w:rsid w:val="00061A7B"/>
    <w:rsid w:val="0008654C"/>
    <w:rsid w:val="000904ED"/>
    <w:rsid w:val="00093294"/>
    <w:rsid w:val="000A27A8"/>
    <w:rsid w:val="000A5291"/>
    <w:rsid w:val="000B1A77"/>
    <w:rsid w:val="000C711B"/>
    <w:rsid w:val="000D6693"/>
    <w:rsid w:val="000E0EE2"/>
    <w:rsid w:val="000E3954"/>
    <w:rsid w:val="000E3E52"/>
    <w:rsid w:val="000F0F9F"/>
    <w:rsid w:val="000F3F43"/>
    <w:rsid w:val="000F72D0"/>
    <w:rsid w:val="00110744"/>
    <w:rsid w:val="00113D5B"/>
    <w:rsid w:val="00113EFD"/>
    <w:rsid w:val="00113F8F"/>
    <w:rsid w:val="001205DE"/>
    <w:rsid w:val="001349DB"/>
    <w:rsid w:val="00136E58"/>
    <w:rsid w:val="00156525"/>
    <w:rsid w:val="00161325"/>
    <w:rsid w:val="0017295E"/>
    <w:rsid w:val="00180C11"/>
    <w:rsid w:val="001836BE"/>
    <w:rsid w:val="001862D3"/>
    <w:rsid w:val="001875B1"/>
    <w:rsid w:val="00191E32"/>
    <w:rsid w:val="00194E52"/>
    <w:rsid w:val="001D4A3E"/>
    <w:rsid w:val="001E0F67"/>
    <w:rsid w:val="001E416D"/>
    <w:rsid w:val="00201337"/>
    <w:rsid w:val="002022EA"/>
    <w:rsid w:val="00205B17"/>
    <w:rsid w:val="00205D9B"/>
    <w:rsid w:val="002204DA"/>
    <w:rsid w:val="0022371A"/>
    <w:rsid w:val="0024228C"/>
    <w:rsid w:val="0025141E"/>
    <w:rsid w:val="002520AD"/>
    <w:rsid w:val="00257DF8"/>
    <w:rsid w:val="00257E4A"/>
    <w:rsid w:val="00267094"/>
    <w:rsid w:val="0027175D"/>
    <w:rsid w:val="00274ADD"/>
    <w:rsid w:val="00280DE0"/>
    <w:rsid w:val="00292085"/>
    <w:rsid w:val="002974BA"/>
    <w:rsid w:val="002A29D4"/>
    <w:rsid w:val="002B598C"/>
    <w:rsid w:val="002C5134"/>
    <w:rsid w:val="002C7B21"/>
    <w:rsid w:val="002E22F4"/>
    <w:rsid w:val="002E4993"/>
    <w:rsid w:val="002E5BAC"/>
    <w:rsid w:val="002E7635"/>
    <w:rsid w:val="002F0655"/>
    <w:rsid w:val="002F265A"/>
    <w:rsid w:val="002F3536"/>
    <w:rsid w:val="002F5C34"/>
    <w:rsid w:val="003028AF"/>
    <w:rsid w:val="00305EFE"/>
    <w:rsid w:val="00313D85"/>
    <w:rsid w:val="0031400E"/>
    <w:rsid w:val="00315CE3"/>
    <w:rsid w:val="00320639"/>
    <w:rsid w:val="003251FE"/>
    <w:rsid w:val="003274DB"/>
    <w:rsid w:val="00327FBF"/>
    <w:rsid w:val="0036382D"/>
    <w:rsid w:val="00380350"/>
    <w:rsid w:val="003805E4"/>
    <w:rsid w:val="00380B4E"/>
    <w:rsid w:val="003816E4"/>
    <w:rsid w:val="00383EE9"/>
    <w:rsid w:val="003840BF"/>
    <w:rsid w:val="0038528A"/>
    <w:rsid w:val="0038629E"/>
    <w:rsid w:val="003A368B"/>
    <w:rsid w:val="003A41A2"/>
    <w:rsid w:val="003A7759"/>
    <w:rsid w:val="003B03EA"/>
    <w:rsid w:val="003C7C34"/>
    <w:rsid w:val="003D0F37"/>
    <w:rsid w:val="003D5150"/>
    <w:rsid w:val="003E3151"/>
    <w:rsid w:val="003F191B"/>
    <w:rsid w:val="003F1C3A"/>
    <w:rsid w:val="003F1ECC"/>
    <w:rsid w:val="00422062"/>
    <w:rsid w:val="0042518D"/>
    <w:rsid w:val="0042639D"/>
    <w:rsid w:val="00434423"/>
    <w:rsid w:val="00441393"/>
    <w:rsid w:val="00447CF0"/>
    <w:rsid w:val="0045627F"/>
    <w:rsid w:val="00456F10"/>
    <w:rsid w:val="00465491"/>
    <w:rsid w:val="00476494"/>
    <w:rsid w:val="00480D65"/>
    <w:rsid w:val="00492A8D"/>
    <w:rsid w:val="004A728B"/>
    <w:rsid w:val="004D0799"/>
    <w:rsid w:val="004E12A7"/>
    <w:rsid w:val="004E1D57"/>
    <w:rsid w:val="004E2F16"/>
    <w:rsid w:val="00503044"/>
    <w:rsid w:val="00513460"/>
    <w:rsid w:val="00523666"/>
    <w:rsid w:val="00526234"/>
    <w:rsid w:val="00552887"/>
    <w:rsid w:val="00556969"/>
    <w:rsid w:val="00556C05"/>
    <w:rsid w:val="00557434"/>
    <w:rsid w:val="00580763"/>
    <w:rsid w:val="00595415"/>
    <w:rsid w:val="00597652"/>
    <w:rsid w:val="005A080B"/>
    <w:rsid w:val="005B12A5"/>
    <w:rsid w:val="005B2163"/>
    <w:rsid w:val="005C161A"/>
    <w:rsid w:val="005C1BCB"/>
    <w:rsid w:val="005C2312"/>
    <w:rsid w:val="005C299E"/>
    <w:rsid w:val="005C4735"/>
    <w:rsid w:val="005C5C63"/>
    <w:rsid w:val="005C71FF"/>
    <w:rsid w:val="005D245B"/>
    <w:rsid w:val="005D304B"/>
    <w:rsid w:val="005D6E5D"/>
    <w:rsid w:val="005E24E7"/>
    <w:rsid w:val="005E3989"/>
    <w:rsid w:val="005E4659"/>
    <w:rsid w:val="005E6557"/>
    <w:rsid w:val="005F1386"/>
    <w:rsid w:val="005F17C2"/>
    <w:rsid w:val="005F3D69"/>
    <w:rsid w:val="006127AC"/>
    <w:rsid w:val="00617F1B"/>
    <w:rsid w:val="00634A78"/>
    <w:rsid w:val="00642025"/>
    <w:rsid w:val="0065107F"/>
    <w:rsid w:val="00651526"/>
    <w:rsid w:val="00666061"/>
    <w:rsid w:val="00667424"/>
    <w:rsid w:val="00667792"/>
    <w:rsid w:val="00671677"/>
    <w:rsid w:val="00674DCF"/>
    <w:rsid w:val="006750F2"/>
    <w:rsid w:val="0068553C"/>
    <w:rsid w:val="00685F34"/>
    <w:rsid w:val="006975A8"/>
    <w:rsid w:val="006A2EC5"/>
    <w:rsid w:val="006B5B52"/>
    <w:rsid w:val="006E0818"/>
    <w:rsid w:val="006E0E7D"/>
    <w:rsid w:val="006F032D"/>
    <w:rsid w:val="006F0D31"/>
    <w:rsid w:val="006F1C14"/>
    <w:rsid w:val="0072737A"/>
    <w:rsid w:val="00731DEE"/>
    <w:rsid w:val="007342FE"/>
    <w:rsid w:val="0074704E"/>
    <w:rsid w:val="00750AF1"/>
    <w:rsid w:val="007519FD"/>
    <w:rsid w:val="007542FF"/>
    <w:rsid w:val="007715E8"/>
    <w:rsid w:val="00776004"/>
    <w:rsid w:val="0078486B"/>
    <w:rsid w:val="00785A39"/>
    <w:rsid w:val="00787D8A"/>
    <w:rsid w:val="00790277"/>
    <w:rsid w:val="00791EBC"/>
    <w:rsid w:val="00793577"/>
    <w:rsid w:val="007A446A"/>
    <w:rsid w:val="007A6476"/>
    <w:rsid w:val="007A68BA"/>
    <w:rsid w:val="007B29A6"/>
    <w:rsid w:val="007B6A93"/>
    <w:rsid w:val="007B7FEC"/>
    <w:rsid w:val="007C1EDC"/>
    <w:rsid w:val="007D2107"/>
    <w:rsid w:val="007D5895"/>
    <w:rsid w:val="007D747F"/>
    <w:rsid w:val="007D77AB"/>
    <w:rsid w:val="007E30DF"/>
    <w:rsid w:val="007F588D"/>
    <w:rsid w:val="007F7544"/>
    <w:rsid w:val="00800995"/>
    <w:rsid w:val="00814D46"/>
    <w:rsid w:val="00815E10"/>
    <w:rsid w:val="008326B2"/>
    <w:rsid w:val="00846831"/>
    <w:rsid w:val="0084683E"/>
    <w:rsid w:val="008533FB"/>
    <w:rsid w:val="00864E45"/>
    <w:rsid w:val="00865532"/>
    <w:rsid w:val="008737D3"/>
    <w:rsid w:val="00873FDD"/>
    <w:rsid w:val="008747E0"/>
    <w:rsid w:val="00876841"/>
    <w:rsid w:val="008827A8"/>
    <w:rsid w:val="00882B3C"/>
    <w:rsid w:val="00883AE3"/>
    <w:rsid w:val="0088489E"/>
    <w:rsid w:val="008972C3"/>
    <w:rsid w:val="008A2B98"/>
    <w:rsid w:val="008C33B5"/>
    <w:rsid w:val="008D1B79"/>
    <w:rsid w:val="008D2314"/>
    <w:rsid w:val="008E1F69"/>
    <w:rsid w:val="008E54F8"/>
    <w:rsid w:val="008E5E93"/>
    <w:rsid w:val="008F1848"/>
    <w:rsid w:val="008F57D8"/>
    <w:rsid w:val="00902834"/>
    <w:rsid w:val="00913B44"/>
    <w:rsid w:val="00914E26"/>
    <w:rsid w:val="0091590F"/>
    <w:rsid w:val="009249A2"/>
    <w:rsid w:val="00924ABF"/>
    <w:rsid w:val="00924ED0"/>
    <w:rsid w:val="0092540C"/>
    <w:rsid w:val="00925E0F"/>
    <w:rsid w:val="00931A57"/>
    <w:rsid w:val="009414E6"/>
    <w:rsid w:val="0094549B"/>
    <w:rsid w:val="00945B52"/>
    <w:rsid w:val="00954409"/>
    <w:rsid w:val="00971591"/>
    <w:rsid w:val="00974564"/>
    <w:rsid w:val="00974BC7"/>
    <w:rsid w:val="00974E99"/>
    <w:rsid w:val="009764FA"/>
    <w:rsid w:val="009773B0"/>
    <w:rsid w:val="00980192"/>
    <w:rsid w:val="0098220E"/>
    <w:rsid w:val="00984AE9"/>
    <w:rsid w:val="009865F4"/>
    <w:rsid w:val="0098663B"/>
    <w:rsid w:val="00994D97"/>
    <w:rsid w:val="00997F7E"/>
    <w:rsid w:val="009A1FCD"/>
    <w:rsid w:val="009B785E"/>
    <w:rsid w:val="009C25D3"/>
    <w:rsid w:val="009C26F8"/>
    <w:rsid w:val="009C609E"/>
    <w:rsid w:val="009E16EC"/>
    <w:rsid w:val="009E4A4D"/>
    <w:rsid w:val="009F081F"/>
    <w:rsid w:val="00A03913"/>
    <w:rsid w:val="00A1059F"/>
    <w:rsid w:val="00A13E56"/>
    <w:rsid w:val="00A24838"/>
    <w:rsid w:val="00A4308C"/>
    <w:rsid w:val="00A4469B"/>
    <w:rsid w:val="00A549B3"/>
    <w:rsid w:val="00A619B1"/>
    <w:rsid w:val="00A668D2"/>
    <w:rsid w:val="00A72ED7"/>
    <w:rsid w:val="00A8083F"/>
    <w:rsid w:val="00A84CE0"/>
    <w:rsid w:val="00A90D86"/>
    <w:rsid w:val="00A93103"/>
    <w:rsid w:val="00AA3E01"/>
    <w:rsid w:val="00AA7005"/>
    <w:rsid w:val="00AB46CD"/>
    <w:rsid w:val="00AB4A21"/>
    <w:rsid w:val="00AB4FB9"/>
    <w:rsid w:val="00AC1940"/>
    <w:rsid w:val="00AC33A2"/>
    <w:rsid w:val="00AD1796"/>
    <w:rsid w:val="00AD4E86"/>
    <w:rsid w:val="00AE65F1"/>
    <w:rsid w:val="00AE6BB4"/>
    <w:rsid w:val="00AE74AD"/>
    <w:rsid w:val="00AF159C"/>
    <w:rsid w:val="00B01873"/>
    <w:rsid w:val="00B03F1C"/>
    <w:rsid w:val="00B15AD3"/>
    <w:rsid w:val="00B17253"/>
    <w:rsid w:val="00B31A41"/>
    <w:rsid w:val="00B40199"/>
    <w:rsid w:val="00B47A3F"/>
    <w:rsid w:val="00B47A6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E2F"/>
    <w:rsid w:val="00BB3211"/>
    <w:rsid w:val="00BC27F6"/>
    <w:rsid w:val="00BC3566"/>
    <w:rsid w:val="00BC39F4"/>
    <w:rsid w:val="00BD21FE"/>
    <w:rsid w:val="00BD7EE1"/>
    <w:rsid w:val="00BE075E"/>
    <w:rsid w:val="00BE5568"/>
    <w:rsid w:val="00BF1358"/>
    <w:rsid w:val="00BF32E5"/>
    <w:rsid w:val="00BF3CB4"/>
    <w:rsid w:val="00C0106D"/>
    <w:rsid w:val="00C133BE"/>
    <w:rsid w:val="00C2048E"/>
    <w:rsid w:val="00C222B4"/>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5E46"/>
    <w:rsid w:val="00CF783C"/>
    <w:rsid w:val="00D11D60"/>
    <w:rsid w:val="00D1463A"/>
    <w:rsid w:val="00D16B8E"/>
    <w:rsid w:val="00D2138C"/>
    <w:rsid w:val="00D216A5"/>
    <w:rsid w:val="00D2697A"/>
    <w:rsid w:val="00D31339"/>
    <w:rsid w:val="00D347D9"/>
    <w:rsid w:val="00D36983"/>
    <w:rsid w:val="00D3700C"/>
    <w:rsid w:val="00D565B9"/>
    <w:rsid w:val="00D653B1"/>
    <w:rsid w:val="00D74AE1"/>
    <w:rsid w:val="00D849AF"/>
    <w:rsid w:val="00D85124"/>
    <w:rsid w:val="00D865A8"/>
    <w:rsid w:val="00D92C2D"/>
    <w:rsid w:val="00D95BDA"/>
    <w:rsid w:val="00DA09C7"/>
    <w:rsid w:val="00DA17CD"/>
    <w:rsid w:val="00DB25B3"/>
    <w:rsid w:val="00DB50E4"/>
    <w:rsid w:val="00DC48A5"/>
    <w:rsid w:val="00DC542F"/>
    <w:rsid w:val="00DC6D2F"/>
    <w:rsid w:val="00DE0893"/>
    <w:rsid w:val="00DE2814"/>
    <w:rsid w:val="00DF2E96"/>
    <w:rsid w:val="00DF331D"/>
    <w:rsid w:val="00E01272"/>
    <w:rsid w:val="00E03846"/>
    <w:rsid w:val="00E14AC9"/>
    <w:rsid w:val="00E20A7D"/>
    <w:rsid w:val="00E27A2F"/>
    <w:rsid w:val="00E42A94"/>
    <w:rsid w:val="00E44BE8"/>
    <w:rsid w:val="00E458BF"/>
    <w:rsid w:val="00E4733B"/>
    <w:rsid w:val="00E56440"/>
    <w:rsid w:val="00E601F9"/>
    <w:rsid w:val="00E65014"/>
    <w:rsid w:val="00E67A5C"/>
    <w:rsid w:val="00E706E7"/>
    <w:rsid w:val="00E734BE"/>
    <w:rsid w:val="00E770F6"/>
    <w:rsid w:val="00E81AA0"/>
    <w:rsid w:val="00E84229"/>
    <w:rsid w:val="00E86D30"/>
    <w:rsid w:val="00E90E4E"/>
    <w:rsid w:val="00E91157"/>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41744"/>
    <w:rsid w:val="00F42554"/>
    <w:rsid w:val="00F527AC"/>
    <w:rsid w:val="00F61D83"/>
    <w:rsid w:val="00F65DD1"/>
    <w:rsid w:val="00F70611"/>
    <w:rsid w:val="00F707B3"/>
    <w:rsid w:val="00F71135"/>
    <w:rsid w:val="00F77615"/>
    <w:rsid w:val="00F90461"/>
    <w:rsid w:val="00FB16A8"/>
    <w:rsid w:val="00FB51A6"/>
    <w:rsid w:val="00FC378B"/>
    <w:rsid w:val="00FC3977"/>
    <w:rsid w:val="00FD2F16"/>
    <w:rsid w:val="00FD5561"/>
    <w:rsid w:val="00FD6065"/>
    <w:rsid w:val="00FE6B9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EDD7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422062"/>
    <w:pPr>
      <w:keepNext/>
      <w:keepLines/>
      <w:numPr>
        <w:numId w:val="21"/>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422062"/>
    <w:pPr>
      <w:keepNext/>
      <w:numPr>
        <w:ilvl w:val="1"/>
        <w:numId w:val="21"/>
      </w:numPr>
      <w:spacing w:before="240" w:line="240" w:lineRule="auto"/>
      <w:jc w:val="both"/>
      <w:outlineLvl w:val="1"/>
    </w:pPr>
    <w:rPr>
      <w:rFonts w:ascii="Calibri" w:eastAsiaTheme="majorEastAsia" w:hAnsi="Calibri" w:cs="Arial"/>
      <w:b/>
      <w:bCs/>
      <w:caps/>
      <w:color w:val="00AFAA"/>
      <w:sz w:val="24"/>
      <w:szCs w:val="24"/>
    </w:rPr>
  </w:style>
  <w:style w:type="paragraph" w:styleId="Heading3">
    <w:name w:val="heading 3"/>
    <w:basedOn w:val="Normal"/>
    <w:next w:val="BodyText"/>
    <w:link w:val="Heading3Char"/>
    <w:autoRedefine/>
    <w:qFormat/>
    <w:rsid w:val="00422062"/>
    <w:pPr>
      <w:keepNext/>
      <w:keepLines/>
      <w:numPr>
        <w:ilvl w:val="2"/>
        <w:numId w:val="21"/>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422062"/>
    <w:pPr>
      <w:keepNext/>
      <w:keepLines/>
      <w:numPr>
        <w:ilvl w:val="3"/>
        <w:numId w:val="21"/>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422062"/>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422062"/>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42206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42206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42206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422062"/>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422062"/>
    <w:rPr>
      <w:rFonts w:ascii="Calibri" w:eastAsiaTheme="majorEastAsia" w:hAnsi="Calibri" w:cs="Arial"/>
      <w:b/>
      <w:bCs/>
      <w:caps/>
      <w:color w:val="00AFAA"/>
      <w:sz w:val="24"/>
      <w:szCs w:val="24"/>
      <w:lang w:val="en-GB"/>
    </w:rPr>
  </w:style>
  <w:style w:type="character" w:customStyle="1" w:styleId="Heading3Char">
    <w:name w:val="Heading 3 Char"/>
    <w:basedOn w:val="DefaultParagraphFont"/>
    <w:link w:val="Heading3"/>
    <w:rsid w:val="006F0D31"/>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6F0D31"/>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6F0D31"/>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6F0D3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6F0D3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6F0D3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6F0D31"/>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F0D31"/>
    <w:pPr>
      <w:numPr>
        <w:numId w:val="6"/>
      </w:numPr>
      <w:spacing w:after="120"/>
    </w:pPr>
    <w:rPr>
      <w:color w:val="000000" w:themeColor="text1"/>
      <w:sz w:val="22"/>
    </w:rPr>
  </w:style>
  <w:style w:type="paragraph" w:customStyle="1" w:styleId="Bullet2">
    <w:name w:val="Bullet 2"/>
    <w:basedOn w:val="Normal"/>
    <w:link w:val="Bullet2Char"/>
    <w:qFormat/>
    <w:rsid w:val="006F0D31"/>
    <w:pPr>
      <w:numPr>
        <w:numId w:val="7"/>
      </w:numPr>
      <w:spacing w:after="120"/>
    </w:pPr>
    <w:rPr>
      <w:color w:val="000000" w:themeColor="text1"/>
      <w:sz w:val="22"/>
    </w:rPr>
  </w:style>
  <w:style w:type="paragraph" w:customStyle="1" w:styleId="Heading1separatationline">
    <w:name w:val="Heading 1 separatation line"/>
    <w:basedOn w:val="Normal"/>
    <w:next w:val="BodyText"/>
    <w:rsid w:val="007F588D"/>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7F588D"/>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98663B"/>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AD1796"/>
    <w:pPr>
      <w:tabs>
        <w:tab w:val="right" w:leader="dot" w:pos="9781"/>
      </w:tabs>
      <w:spacing w:after="60"/>
      <w:ind w:left="1276" w:right="424" w:hanging="1276"/>
    </w:pPr>
    <w:rPr>
      <w:rFonts w:ascii="Calibri" w:hAnsi="Calibri" w:cs="Arial"/>
      <w:i/>
      <w:noProof/>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6F0D31"/>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6F0D31"/>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6F0D31"/>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6F0D31"/>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6F0D31"/>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6F0D31"/>
    <w:pPr>
      <w:numPr>
        <w:numId w:val="2"/>
      </w:numPr>
      <w:spacing w:after="360"/>
    </w:pPr>
    <w:rPr>
      <w:b/>
      <w:i/>
      <w:caps/>
      <w:color w:val="407EC9"/>
      <w:sz w:val="28"/>
      <w:u w:val="single"/>
    </w:rPr>
  </w:style>
  <w:style w:type="character" w:customStyle="1" w:styleId="AnnexChar">
    <w:name w:val="Annex Char"/>
    <w:basedOn w:val="DefaultParagraphFont"/>
    <w:link w:val="Annex"/>
    <w:rsid w:val="006F0D31"/>
    <w:rPr>
      <w:b/>
      <w:i/>
      <w:caps/>
      <w:color w:val="407EC9"/>
      <w:sz w:val="28"/>
      <w:u w:val="single"/>
      <w:lang w:val="en-GB"/>
    </w:rPr>
  </w:style>
  <w:style w:type="paragraph" w:customStyle="1" w:styleId="AnnexAHead1">
    <w:name w:val="Annex A Head 1"/>
    <w:basedOn w:val="Normal"/>
    <w:next w:val="Heading1separatationline"/>
    <w:rsid w:val="006F0D31"/>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6F0D31"/>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6F0D31"/>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6F0D31"/>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6F0D31"/>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6F0D31"/>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F0D31"/>
    <w:pPr>
      <w:numPr>
        <w:numId w:val="15"/>
      </w:numPr>
      <w:spacing w:after="240"/>
      <w:ind w:left="992" w:hanging="992"/>
    </w:pPr>
  </w:style>
  <w:style w:type="paragraph" w:styleId="ListNumber">
    <w:name w:val="List Number"/>
    <w:basedOn w:val="Normal"/>
    <w:rsid w:val="006F0D31"/>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customStyle="1" w:styleId="Listatext">
    <w:name w:val="List a text"/>
    <w:basedOn w:val="Normal"/>
    <w:qFormat/>
    <w:rsid w:val="00E81AA0"/>
    <w:pPr>
      <w:spacing w:after="120"/>
      <w:ind w:left="1134"/>
    </w:pPr>
    <w:rPr>
      <w:sz w:val="22"/>
    </w:rPr>
  </w:style>
  <w:style w:type="numbering" w:styleId="ArticleSection">
    <w:name w:val="Outline List 3"/>
    <w:basedOn w:val="NoList"/>
    <w:rsid w:val="006F0D31"/>
    <w:pPr>
      <w:numPr>
        <w:numId w:val="5"/>
      </w:numPr>
    </w:p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F0D31"/>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F0D31"/>
    <w:pPr>
      <w:numPr>
        <w:numId w:val="12"/>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6F0D31"/>
    <w:pPr>
      <w:numPr>
        <w:ilvl w:val="1"/>
        <w:numId w:val="12"/>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6F0D31"/>
    <w:pPr>
      <w:numPr>
        <w:ilvl w:val="2"/>
        <w:numId w:val="12"/>
      </w:numPr>
      <w:spacing w:after="120"/>
    </w:pPr>
    <w:rPr>
      <w:sz w:val="20"/>
    </w:rPr>
  </w:style>
  <w:style w:type="paragraph" w:customStyle="1" w:styleId="List1text">
    <w:name w:val="List 1 text"/>
    <w:basedOn w:val="Normal"/>
    <w:qFormat/>
    <w:rsid w:val="00E601F9"/>
    <w:pPr>
      <w:spacing w:after="120" w:line="240" w:lineRule="auto"/>
      <w:ind w:left="426"/>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6F0D31"/>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6F0D31"/>
    <w:pPr>
      <w:ind w:left="851" w:hanging="851"/>
    </w:pPr>
  </w:style>
  <w:style w:type="paragraph" w:customStyle="1" w:styleId="Figurecaption">
    <w:name w:val="Figure caption"/>
    <w:basedOn w:val="Caption"/>
    <w:next w:val="Normal"/>
    <w:rsid w:val="006F0D31"/>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6F0D31"/>
    <w:pPr>
      <w:numPr>
        <w:numId w:val="17"/>
      </w:numPr>
    </w:pPr>
  </w:style>
  <w:style w:type="paragraph" w:customStyle="1" w:styleId="AnnexBHead3">
    <w:name w:val="Annex B Head 3"/>
    <w:basedOn w:val="AnnexAHead3"/>
    <w:next w:val="BodyText"/>
    <w:rsid w:val="006F0D31"/>
    <w:pPr>
      <w:numPr>
        <w:numId w:val="17"/>
      </w:numPr>
    </w:pPr>
  </w:style>
  <w:style w:type="paragraph" w:customStyle="1" w:styleId="AnnexBHead4">
    <w:name w:val="Annex B Head 4"/>
    <w:basedOn w:val="AnnexAHead4"/>
    <w:next w:val="BodyText"/>
    <w:rsid w:val="006F0D31"/>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6F0D31"/>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15AD3"/>
    <w:rPr>
      <w:caps/>
      <w:color w:val="00558C"/>
      <w:sz w:val="48"/>
    </w:rPr>
  </w:style>
  <w:style w:type="paragraph" w:customStyle="1" w:styleId="Module">
    <w:name w:val="Module"/>
    <w:basedOn w:val="Normal"/>
    <w:next w:val="Heading1"/>
    <w:qFormat/>
    <w:rsid w:val="006F0D31"/>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98663B"/>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6F0D31"/>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styleId="Index3">
    <w:name w:val="index 3"/>
    <w:basedOn w:val="Normal"/>
    <w:next w:val="Normal"/>
    <w:autoRedefine/>
    <w:rsid w:val="00DF331D"/>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MS Mincho" w:hAnsi="Arial" w:cs="Times New Roman"/>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ala-aism.org"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mailto:academy@iala-aism.org"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9F79D-DC20-4E58-8AB2-A55183D06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4798</Words>
  <Characters>27352</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32086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cp:lastPrinted>2016-02-11T12:10:00Z</cp:lastPrinted>
  <dcterms:created xsi:type="dcterms:W3CDTF">2017-03-28T14:42:00Z</dcterms:created>
  <dcterms:modified xsi:type="dcterms:W3CDTF">2017-03-29T08:24:00Z</dcterms:modified>
  <cp:category/>
</cp:coreProperties>
</file>